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3B8" w:rsidRPr="00376FDC" w:rsidRDefault="006633B8" w:rsidP="00376FDC">
      <w:pPr>
        <w:pStyle w:val="Hlavnnadpis"/>
        <w:rPr>
          <w:rFonts w:cs="Times New Roman"/>
          <w:sz w:val="20"/>
          <w:szCs w:val="20"/>
        </w:rPr>
      </w:pPr>
      <w:bookmarkStart w:id="0" w:name="_GoBack"/>
      <w:bookmarkEnd w:id="0"/>
    </w:p>
    <w:p w:rsidR="006633B8" w:rsidRPr="00376FDC" w:rsidRDefault="006633B8" w:rsidP="00376FDC">
      <w:pPr>
        <w:pStyle w:val="Hlavnnadpis"/>
        <w:rPr>
          <w:rFonts w:cs="Times New Roman"/>
          <w:sz w:val="20"/>
          <w:szCs w:val="20"/>
        </w:rPr>
      </w:pPr>
    </w:p>
    <w:p w:rsidR="006633B8" w:rsidRPr="00376FDC" w:rsidRDefault="006633B8" w:rsidP="00376FDC">
      <w:pPr>
        <w:pStyle w:val="Hlavnnadpis"/>
        <w:rPr>
          <w:rFonts w:cs="Times New Roman"/>
          <w:sz w:val="20"/>
          <w:szCs w:val="20"/>
        </w:rPr>
      </w:pPr>
    </w:p>
    <w:p w:rsidR="006633B8" w:rsidRPr="00376FDC" w:rsidRDefault="006633B8" w:rsidP="00376FDC">
      <w:pPr>
        <w:pStyle w:val="Hlavnnadpis"/>
        <w:rPr>
          <w:rFonts w:cs="Times New Roman"/>
          <w:sz w:val="20"/>
          <w:szCs w:val="20"/>
        </w:rPr>
      </w:pPr>
    </w:p>
    <w:p w:rsidR="006633B8" w:rsidRPr="00376FDC" w:rsidRDefault="006633B8" w:rsidP="00376FDC">
      <w:pPr>
        <w:pStyle w:val="Hlavnnadpis"/>
        <w:rPr>
          <w:rFonts w:cs="Times New Roman"/>
          <w:sz w:val="20"/>
          <w:szCs w:val="20"/>
        </w:rPr>
      </w:pPr>
    </w:p>
    <w:p w:rsidR="006633B8" w:rsidRPr="00376FDC" w:rsidRDefault="006633B8" w:rsidP="00376FDC">
      <w:pPr>
        <w:pStyle w:val="Hlavnnadpis"/>
        <w:rPr>
          <w:rFonts w:cs="Times New Roman"/>
          <w:sz w:val="20"/>
          <w:szCs w:val="20"/>
        </w:rPr>
      </w:pPr>
    </w:p>
    <w:p w:rsidR="006633B8" w:rsidRPr="00376FDC" w:rsidRDefault="006633B8" w:rsidP="00376FDC">
      <w:pPr>
        <w:pStyle w:val="Hlavnnadpis"/>
        <w:rPr>
          <w:rFonts w:cs="Times New Roman"/>
          <w:sz w:val="20"/>
          <w:szCs w:val="20"/>
        </w:rPr>
      </w:pPr>
    </w:p>
    <w:p w:rsidR="006633B8" w:rsidRPr="00376FDC" w:rsidRDefault="006633B8" w:rsidP="00376FDC">
      <w:pPr>
        <w:pStyle w:val="Hlavnnadpis"/>
        <w:rPr>
          <w:rFonts w:cs="Times New Roman"/>
          <w:sz w:val="20"/>
          <w:szCs w:val="20"/>
        </w:rPr>
      </w:pPr>
    </w:p>
    <w:p w:rsidR="006633B8" w:rsidRPr="00376FDC" w:rsidRDefault="006633B8" w:rsidP="00376FDC">
      <w:pPr>
        <w:pStyle w:val="Hlavnnadpis"/>
        <w:rPr>
          <w:rFonts w:cs="Times New Roman"/>
          <w:sz w:val="20"/>
          <w:szCs w:val="20"/>
        </w:rPr>
      </w:pPr>
    </w:p>
    <w:p w:rsidR="006633B8" w:rsidRPr="00376FDC" w:rsidRDefault="006633B8" w:rsidP="00376FDC">
      <w:pPr>
        <w:pStyle w:val="Hlavnnadpis"/>
        <w:rPr>
          <w:rFonts w:cs="Times New Roman"/>
          <w:sz w:val="20"/>
          <w:szCs w:val="20"/>
        </w:rPr>
      </w:pPr>
    </w:p>
    <w:p w:rsidR="006633B8" w:rsidRPr="00376FDC" w:rsidRDefault="006633B8" w:rsidP="00376FDC">
      <w:pPr>
        <w:pStyle w:val="Hlavnnadpis"/>
      </w:pPr>
      <w:r w:rsidRPr="00376FDC">
        <w:t>Zadávací dokumentace zakázky</w:t>
      </w:r>
    </w:p>
    <w:p w:rsidR="006633B8" w:rsidRPr="00376FDC" w:rsidRDefault="006633B8" w:rsidP="00376FDC">
      <w:pPr>
        <w:pStyle w:val="Hlavnnadpis"/>
      </w:pPr>
      <w:r w:rsidRPr="0079418D">
        <w:t xml:space="preserve">č. </w:t>
      </w:r>
      <w:r w:rsidR="00C42A43">
        <w:t>078</w:t>
      </w:r>
      <w:r w:rsidRPr="0079418D">
        <w:t>/1</w:t>
      </w:r>
      <w:r w:rsidR="00C42A43">
        <w:t>5</w:t>
      </w:r>
      <w:r w:rsidRPr="0079418D">
        <w:t>/OCN</w:t>
      </w:r>
    </w:p>
    <w:p w:rsidR="006633B8" w:rsidRPr="00376FDC" w:rsidRDefault="006633B8" w:rsidP="00376FDC">
      <w:pPr>
        <w:pStyle w:val="Hlavnnadpis"/>
      </w:pPr>
    </w:p>
    <w:p w:rsidR="006633B8" w:rsidRPr="00376FDC" w:rsidRDefault="006633B8" w:rsidP="00376FDC">
      <w:pPr>
        <w:pStyle w:val="Hlavnnadpis"/>
      </w:pPr>
      <w:r w:rsidRPr="00376FDC">
        <w:t xml:space="preserve">nazvané </w:t>
      </w:r>
    </w:p>
    <w:p w:rsidR="006633B8" w:rsidRPr="00376FDC" w:rsidRDefault="006633B8" w:rsidP="00376FDC">
      <w:pPr>
        <w:pStyle w:val="Hlavnnadpis"/>
      </w:pPr>
    </w:p>
    <w:p w:rsidR="006633B8" w:rsidRPr="00376FDC" w:rsidRDefault="006633B8" w:rsidP="00376FDC">
      <w:pPr>
        <w:pStyle w:val="Hlavnnadpis"/>
      </w:pPr>
      <w:r w:rsidRPr="00376FDC">
        <w:t>„Rámcová smlouva – strojní opravy skladovacích nádrží"</w:t>
      </w:r>
    </w:p>
    <w:p w:rsidR="006633B8" w:rsidRPr="00376FDC" w:rsidRDefault="006633B8" w:rsidP="00376FDC">
      <w:pPr>
        <w:pStyle w:val="Obsah1"/>
        <w:rPr>
          <w:rFonts w:cs="Times New Roman"/>
          <w:sz w:val="36"/>
          <w:szCs w:val="36"/>
        </w:rPr>
      </w:pPr>
    </w:p>
    <w:p w:rsidR="006633B8" w:rsidRPr="00376FDC" w:rsidRDefault="006633B8" w:rsidP="00376FDC">
      <w:pPr>
        <w:pStyle w:val="Obsah1"/>
        <w:rPr>
          <w:rFonts w:cs="Times New Roman"/>
        </w:rPr>
      </w:pPr>
    </w:p>
    <w:p w:rsidR="006633B8" w:rsidRPr="00376FDC" w:rsidRDefault="006633B8" w:rsidP="00376FDC">
      <w:pPr>
        <w:pStyle w:val="Obsah1"/>
        <w:rPr>
          <w:rFonts w:cs="Times New Roman"/>
        </w:rPr>
      </w:pPr>
    </w:p>
    <w:p w:rsidR="006633B8" w:rsidRPr="00376FDC" w:rsidRDefault="006633B8" w:rsidP="00376FDC">
      <w:pPr>
        <w:pStyle w:val="Obsah1"/>
        <w:rPr>
          <w:rFonts w:cs="Times New Roman"/>
        </w:rPr>
      </w:pPr>
    </w:p>
    <w:p w:rsidR="006633B8" w:rsidRPr="00376FDC" w:rsidRDefault="006633B8" w:rsidP="00376FDC">
      <w:pPr>
        <w:pStyle w:val="Obsah1"/>
        <w:rPr>
          <w:rFonts w:cs="Times New Roman"/>
        </w:rPr>
      </w:pPr>
    </w:p>
    <w:p w:rsidR="006633B8" w:rsidRPr="00376FDC" w:rsidRDefault="006633B8" w:rsidP="00376FDC">
      <w:pPr>
        <w:pStyle w:val="Obsah1"/>
      </w:pPr>
      <w:r w:rsidRPr="00376FDC">
        <w:t xml:space="preserve">zadávané </w:t>
      </w:r>
      <w:r w:rsidR="006D0A2F">
        <w:t xml:space="preserve">s využitím </w:t>
      </w:r>
      <w:r w:rsidRPr="00376FDC">
        <w:t>postup</w:t>
      </w:r>
      <w:r w:rsidR="006D0A2F">
        <w:t>ů</w:t>
      </w:r>
      <w:r w:rsidRPr="00376FDC">
        <w:t xml:space="preserve"> podle zákona č. 137/2006 Sb., o veřejných zakázkách, ve znění účinném ke dni zahájení </w:t>
      </w:r>
      <w:r w:rsidR="006D0A2F">
        <w:t>výběrového</w:t>
      </w:r>
      <w:r w:rsidRPr="00376FDC">
        <w:t xml:space="preserve"> řízení (dále jen „</w:t>
      </w:r>
      <w:r w:rsidRPr="00376FDC">
        <w:rPr>
          <w:b/>
          <w:bCs/>
          <w:i/>
          <w:iCs/>
        </w:rPr>
        <w:t>zákon</w:t>
      </w:r>
      <w:r w:rsidRPr="00376FDC">
        <w:t>“)</w:t>
      </w:r>
    </w:p>
    <w:p w:rsidR="006633B8" w:rsidRPr="00376FDC" w:rsidRDefault="006633B8" w:rsidP="00376FDC">
      <w:pPr>
        <w:pStyle w:val="Obsah1"/>
      </w:pPr>
    </w:p>
    <w:p w:rsidR="006633B8" w:rsidRPr="00376FDC" w:rsidRDefault="006633B8" w:rsidP="00376FDC">
      <w:pPr>
        <w:pStyle w:val="Obsah1"/>
      </w:pPr>
    </w:p>
    <w:p w:rsidR="006633B8" w:rsidRPr="00376FDC" w:rsidRDefault="006633B8" w:rsidP="00376FDC">
      <w:pPr>
        <w:pStyle w:val="Obsah1"/>
        <w:jc w:val="left"/>
        <w:rPr>
          <w:rFonts w:cs="Times New Roman"/>
        </w:rPr>
      </w:pPr>
    </w:p>
    <w:p w:rsidR="006633B8" w:rsidRPr="00376FDC" w:rsidRDefault="006633B8" w:rsidP="00376FDC">
      <w:pPr>
        <w:pStyle w:val="Obsah1"/>
        <w:jc w:val="left"/>
        <w:rPr>
          <w:rFonts w:cs="Times New Roman"/>
        </w:rPr>
      </w:pPr>
    </w:p>
    <w:p w:rsidR="006633B8" w:rsidRPr="00376FDC" w:rsidRDefault="006633B8" w:rsidP="00376FDC">
      <w:pPr>
        <w:pStyle w:val="Obsah1"/>
        <w:jc w:val="left"/>
        <w:rPr>
          <w:rFonts w:cs="Times New Roman"/>
        </w:rPr>
      </w:pPr>
    </w:p>
    <w:p w:rsidR="006633B8" w:rsidRPr="00376FDC" w:rsidRDefault="006633B8" w:rsidP="00376FDC">
      <w:pPr>
        <w:pStyle w:val="Obsah1"/>
        <w:jc w:val="left"/>
        <w:rPr>
          <w:rFonts w:cs="Times New Roman"/>
        </w:rPr>
      </w:pPr>
    </w:p>
    <w:p w:rsidR="006633B8" w:rsidRPr="00376FDC" w:rsidRDefault="006633B8" w:rsidP="00376FDC">
      <w:pPr>
        <w:pStyle w:val="Obsah1"/>
        <w:jc w:val="left"/>
        <w:rPr>
          <w:rFonts w:cs="Times New Roman"/>
        </w:rPr>
      </w:pPr>
    </w:p>
    <w:p w:rsidR="006633B8" w:rsidRPr="00376FDC" w:rsidRDefault="006633B8" w:rsidP="00376FDC">
      <w:pPr>
        <w:pStyle w:val="Obsah1"/>
        <w:jc w:val="left"/>
        <w:rPr>
          <w:rFonts w:cs="Times New Roman"/>
        </w:rPr>
      </w:pPr>
    </w:p>
    <w:p w:rsidR="006633B8" w:rsidRPr="00376FDC" w:rsidRDefault="006633B8" w:rsidP="00376FDC">
      <w:pPr>
        <w:pStyle w:val="Obsah1"/>
        <w:jc w:val="left"/>
        <w:rPr>
          <w:rFonts w:cs="Times New Roman"/>
        </w:rPr>
      </w:pPr>
    </w:p>
    <w:p w:rsidR="006633B8" w:rsidRPr="00376FDC" w:rsidRDefault="006633B8" w:rsidP="00376FDC">
      <w:pPr>
        <w:pStyle w:val="Obsah1"/>
        <w:jc w:val="left"/>
        <w:rPr>
          <w:rFonts w:cs="Times New Roman"/>
        </w:rPr>
      </w:pPr>
    </w:p>
    <w:p w:rsidR="006633B8" w:rsidRPr="00376FDC" w:rsidRDefault="006633B8" w:rsidP="00376FDC">
      <w:pPr>
        <w:pStyle w:val="Obsah1"/>
        <w:jc w:val="left"/>
        <w:rPr>
          <w:rFonts w:cs="Times New Roman"/>
        </w:rPr>
      </w:pPr>
    </w:p>
    <w:p w:rsidR="006633B8" w:rsidRPr="00376FDC" w:rsidRDefault="006633B8" w:rsidP="00376FDC">
      <w:pPr>
        <w:pStyle w:val="Obsah1"/>
        <w:jc w:val="left"/>
        <w:rPr>
          <w:rFonts w:cs="Times New Roman"/>
        </w:rPr>
      </w:pPr>
    </w:p>
    <w:p w:rsidR="006633B8" w:rsidRPr="00376FDC" w:rsidRDefault="006633B8" w:rsidP="00376FDC">
      <w:pPr>
        <w:pStyle w:val="Obsah1"/>
        <w:jc w:val="left"/>
        <w:rPr>
          <w:rFonts w:cs="Times New Roman"/>
        </w:rPr>
      </w:pPr>
    </w:p>
    <w:p w:rsidR="006633B8" w:rsidRPr="00376FDC" w:rsidRDefault="006633B8" w:rsidP="00376FDC">
      <w:pPr>
        <w:pStyle w:val="Obsah1"/>
        <w:jc w:val="left"/>
        <w:rPr>
          <w:rFonts w:cs="Times New Roman"/>
        </w:rPr>
      </w:pPr>
    </w:p>
    <w:p w:rsidR="006633B8" w:rsidRPr="00376FDC" w:rsidRDefault="006633B8" w:rsidP="00376FDC">
      <w:pPr>
        <w:pStyle w:val="Obsah1"/>
        <w:jc w:val="left"/>
        <w:rPr>
          <w:rFonts w:cs="Times New Roman"/>
        </w:rPr>
      </w:pPr>
    </w:p>
    <w:p w:rsidR="006633B8" w:rsidRPr="00376FDC" w:rsidRDefault="006633B8" w:rsidP="00376FDC">
      <w:pPr>
        <w:pStyle w:val="Obsah1"/>
        <w:jc w:val="left"/>
        <w:rPr>
          <w:rFonts w:cs="Times New Roman"/>
        </w:rPr>
      </w:pPr>
    </w:p>
    <w:p w:rsidR="006633B8" w:rsidRPr="00376FDC" w:rsidRDefault="006633B8" w:rsidP="00376FDC">
      <w:pPr>
        <w:pStyle w:val="Obsah1"/>
        <w:jc w:val="left"/>
        <w:rPr>
          <w:b/>
          <w:bCs/>
        </w:rPr>
      </w:pPr>
      <w:r w:rsidRPr="00376FDC">
        <w:rPr>
          <w:b/>
          <w:bCs/>
        </w:rPr>
        <w:t>Zadavatel:</w:t>
      </w:r>
    </w:p>
    <w:p w:rsidR="006633B8" w:rsidRPr="00376FDC" w:rsidRDefault="006633B8" w:rsidP="00376FDC">
      <w:pPr>
        <w:pStyle w:val="Obsah1"/>
        <w:jc w:val="left"/>
        <w:rPr>
          <w:rFonts w:cs="Times New Roman"/>
        </w:rPr>
      </w:pPr>
    </w:p>
    <w:p w:rsidR="006633B8" w:rsidRPr="00376FDC" w:rsidRDefault="006633B8" w:rsidP="00376FDC">
      <w:pPr>
        <w:pStyle w:val="Obsah1"/>
        <w:jc w:val="left"/>
      </w:pPr>
      <w:r w:rsidRPr="00376FDC">
        <w:t>ČEPRO, a.s.</w:t>
      </w:r>
    </w:p>
    <w:p w:rsidR="006633B8" w:rsidRPr="00376FDC" w:rsidRDefault="006633B8" w:rsidP="00376FDC">
      <w:pPr>
        <w:pStyle w:val="Obsah1"/>
        <w:jc w:val="left"/>
      </w:pPr>
      <w:r w:rsidRPr="00376FDC">
        <w:t>Dělnická 213/12, 17004 Praha 7</w:t>
      </w:r>
    </w:p>
    <w:p w:rsidR="006633B8" w:rsidRPr="00376FDC" w:rsidRDefault="006633B8" w:rsidP="00376FDC">
      <w:pPr>
        <w:pStyle w:val="Obsah1"/>
        <w:jc w:val="left"/>
      </w:pPr>
      <w:r w:rsidRPr="00376FDC">
        <w:t>IČ: 60193531</w:t>
      </w:r>
    </w:p>
    <w:p w:rsidR="006633B8" w:rsidRPr="00376FDC" w:rsidRDefault="006633B8" w:rsidP="00376FDC">
      <w:pPr>
        <w:pStyle w:val="Obsah1"/>
        <w:jc w:val="left"/>
      </w:pPr>
      <w:r w:rsidRPr="00376FDC">
        <w:t>zapsaná v obchodním rejstříku u Městského soudu v Praze, oddíl B, vložka 2341</w:t>
      </w:r>
    </w:p>
    <w:p w:rsidR="001547CB" w:rsidRDefault="006633B8">
      <w:pPr>
        <w:pStyle w:val="Obsah1"/>
        <w:rPr>
          <w:rFonts w:asciiTheme="minorHAnsi" w:eastAsiaTheme="minorEastAsia" w:hAnsiTheme="minorHAnsi" w:cstheme="minorBidi"/>
          <w:noProof/>
          <w:sz w:val="22"/>
          <w:szCs w:val="22"/>
        </w:rPr>
      </w:pPr>
      <w:r w:rsidRPr="00376FDC">
        <w:rPr>
          <w:rFonts w:cs="Times New Roman"/>
        </w:rPr>
        <w:br w:type="page"/>
      </w:r>
      <w:r w:rsidRPr="00376FDC">
        <w:lastRenderedPageBreak/>
        <w:fldChar w:fldCharType="begin"/>
      </w:r>
      <w:r w:rsidRPr="00376FDC">
        <w:instrText xml:space="preserve"> TOC \o </w:instrText>
      </w:r>
      <w:r w:rsidRPr="00376FDC">
        <w:fldChar w:fldCharType="separate"/>
      </w:r>
      <w:r w:rsidR="001547CB">
        <w:rPr>
          <w:noProof/>
        </w:rPr>
        <w:t>1. Identifikační údaje zadavatele, základní informace o zakázce</w:t>
      </w:r>
      <w:r w:rsidR="001547CB">
        <w:rPr>
          <w:noProof/>
        </w:rPr>
        <w:tab/>
      </w:r>
      <w:r w:rsidR="001547CB">
        <w:rPr>
          <w:noProof/>
        </w:rPr>
        <w:fldChar w:fldCharType="begin"/>
      </w:r>
      <w:r w:rsidR="001547CB">
        <w:rPr>
          <w:noProof/>
        </w:rPr>
        <w:instrText xml:space="preserve"> PAGEREF _Toc410642814 \h </w:instrText>
      </w:r>
      <w:r w:rsidR="001547CB">
        <w:rPr>
          <w:noProof/>
        </w:rPr>
      </w:r>
      <w:r w:rsidR="001547CB">
        <w:rPr>
          <w:noProof/>
        </w:rPr>
        <w:fldChar w:fldCharType="separate"/>
      </w:r>
      <w:r w:rsidR="00FE66C0">
        <w:rPr>
          <w:noProof/>
        </w:rPr>
        <w:t>3</w:t>
      </w:r>
      <w:r w:rsidR="001547CB">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Identifikační údaje zadavatele</w:t>
      </w:r>
      <w:r>
        <w:rPr>
          <w:noProof/>
        </w:rPr>
        <w:tab/>
      </w:r>
      <w:r>
        <w:rPr>
          <w:noProof/>
        </w:rPr>
        <w:fldChar w:fldCharType="begin"/>
      </w:r>
      <w:r>
        <w:rPr>
          <w:noProof/>
        </w:rPr>
        <w:instrText xml:space="preserve"> PAGEREF _Toc410642815 \h </w:instrText>
      </w:r>
      <w:r>
        <w:rPr>
          <w:noProof/>
        </w:rPr>
      </w:r>
      <w:r>
        <w:rPr>
          <w:noProof/>
        </w:rPr>
        <w:fldChar w:fldCharType="separate"/>
      </w:r>
      <w:r w:rsidR="00FE66C0">
        <w:rPr>
          <w:noProof/>
        </w:rPr>
        <w:t>3</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Druh zakázky</w:t>
      </w:r>
      <w:r>
        <w:rPr>
          <w:noProof/>
        </w:rPr>
        <w:tab/>
      </w:r>
      <w:r>
        <w:rPr>
          <w:noProof/>
        </w:rPr>
        <w:fldChar w:fldCharType="begin"/>
      </w:r>
      <w:r>
        <w:rPr>
          <w:noProof/>
        </w:rPr>
        <w:instrText xml:space="preserve"> PAGEREF _Toc410642816 \h </w:instrText>
      </w:r>
      <w:r>
        <w:rPr>
          <w:noProof/>
        </w:rPr>
      </w:r>
      <w:r>
        <w:rPr>
          <w:noProof/>
        </w:rPr>
        <w:fldChar w:fldCharType="separate"/>
      </w:r>
      <w:r w:rsidR="00FE66C0">
        <w:rPr>
          <w:noProof/>
        </w:rPr>
        <w:t>3</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Druh výběrového řízení</w:t>
      </w:r>
      <w:r>
        <w:rPr>
          <w:noProof/>
        </w:rPr>
        <w:tab/>
      </w:r>
      <w:r>
        <w:rPr>
          <w:noProof/>
        </w:rPr>
        <w:fldChar w:fldCharType="begin"/>
      </w:r>
      <w:r>
        <w:rPr>
          <w:noProof/>
        </w:rPr>
        <w:instrText xml:space="preserve"> PAGEREF _Toc410642817 \h </w:instrText>
      </w:r>
      <w:r>
        <w:rPr>
          <w:noProof/>
        </w:rPr>
      </w:r>
      <w:r>
        <w:rPr>
          <w:noProof/>
        </w:rPr>
        <w:fldChar w:fldCharType="separate"/>
      </w:r>
      <w:r w:rsidR="00FE66C0">
        <w:rPr>
          <w:noProof/>
        </w:rPr>
        <w:t>4</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noProof/>
        </w:rPr>
        <w:t>Dodatečné informace</w:t>
      </w:r>
      <w:r>
        <w:rPr>
          <w:noProof/>
        </w:rPr>
        <w:tab/>
      </w:r>
      <w:r>
        <w:rPr>
          <w:noProof/>
        </w:rPr>
        <w:fldChar w:fldCharType="begin"/>
      </w:r>
      <w:r>
        <w:rPr>
          <w:noProof/>
        </w:rPr>
        <w:instrText xml:space="preserve"> PAGEREF _Toc410642818 \h </w:instrText>
      </w:r>
      <w:r>
        <w:rPr>
          <w:noProof/>
        </w:rPr>
      </w:r>
      <w:r>
        <w:rPr>
          <w:noProof/>
        </w:rPr>
        <w:fldChar w:fldCharType="separate"/>
      </w:r>
      <w:r w:rsidR="00FE66C0">
        <w:rPr>
          <w:noProof/>
        </w:rPr>
        <w:t>4</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Prohlídka místa plnění</w:t>
      </w:r>
      <w:r>
        <w:rPr>
          <w:noProof/>
        </w:rPr>
        <w:tab/>
      </w:r>
      <w:r>
        <w:rPr>
          <w:noProof/>
        </w:rPr>
        <w:fldChar w:fldCharType="begin"/>
      </w:r>
      <w:r>
        <w:rPr>
          <w:noProof/>
        </w:rPr>
        <w:instrText xml:space="preserve"> PAGEREF _Toc410642819 \h </w:instrText>
      </w:r>
      <w:r>
        <w:rPr>
          <w:noProof/>
        </w:rPr>
      </w:r>
      <w:r>
        <w:rPr>
          <w:noProof/>
        </w:rPr>
        <w:fldChar w:fldCharType="separate"/>
      </w:r>
      <w:r w:rsidR="00FE66C0">
        <w:rPr>
          <w:noProof/>
        </w:rPr>
        <w:t>4</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noProof/>
        </w:rPr>
        <w:t>Lhůta a místo pro podání nabídky</w:t>
      </w:r>
      <w:r>
        <w:rPr>
          <w:noProof/>
        </w:rPr>
        <w:tab/>
      </w:r>
      <w:r>
        <w:rPr>
          <w:noProof/>
        </w:rPr>
        <w:fldChar w:fldCharType="begin"/>
      </w:r>
      <w:r>
        <w:rPr>
          <w:noProof/>
        </w:rPr>
        <w:instrText xml:space="preserve"> PAGEREF _Toc410642820 \h </w:instrText>
      </w:r>
      <w:r>
        <w:rPr>
          <w:noProof/>
        </w:rPr>
      </w:r>
      <w:r>
        <w:rPr>
          <w:noProof/>
        </w:rPr>
        <w:fldChar w:fldCharType="separate"/>
      </w:r>
      <w:r w:rsidR="00FE66C0">
        <w:rPr>
          <w:noProof/>
        </w:rPr>
        <w:t>4</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1.7.</w:t>
      </w:r>
      <w:r>
        <w:rPr>
          <w:rFonts w:asciiTheme="minorHAnsi" w:eastAsiaTheme="minorEastAsia" w:hAnsiTheme="minorHAnsi" w:cstheme="minorBidi"/>
          <w:noProof/>
          <w:sz w:val="22"/>
          <w:szCs w:val="22"/>
        </w:rPr>
        <w:tab/>
      </w:r>
      <w:r>
        <w:rPr>
          <w:noProof/>
        </w:rPr>
        <w:t>Zadávací lhůta</w:t>
      </w:r>
      <w:r>
        <w:rPr>
          <w:noProof/>
        </w:rPr>
        <w:tab/>
      </w:r>
      <w:r>
        <w:rPr>
          <w:noProof/>
        </w:rPr>
        <w:fldChar w:fldCharType="begin"/>
      </w:r>
      <w:r>
        <w:rPr>
          <w:noProof/>
        </w:rPr>
        <w:instrText xml:space="preserve"> PAGEREF _Toc410642821 \h </w:instrText>
      </w:r>
      <w:r>
        <w:rPr>
          <w:noProof/>
        </w:rPr>
      </w:r>
      <w:r>
        <w:rPr>
          <w:noProof/>
        </w:rPr>
        <w:fldChar w:fldCharType="separate"/>
      </w:r>
      <w:r w:rsidR="00FE66C0">
        <w:rPr>
          <w:noProof/>
        </w:rPr>
        <w:t>5</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1.8.</w:t>
      </w:r>
      <w:r>
        <w:rPr>
          <w:rFonts w:asciiTheme="minorHAnsi" w:eastAsiaTheme="minorEastAsia" w:hAnsiTheme="minorHAnsi" w:cstheme="minorBidi"/>
          <w:noProof/>
          <w:sz w:val="22"/>
          <w:szCs w:val="22"/>
        </w:rPr>
        <w:tab/>
      </w:r>
      <w:r>
        <w:rPr>
          <w:noProof/>
        </w:rPr>
        <w:t>Otevírání obálek s nabídkami</w:t>
      </w:r>
      <w:r>
        <w:rPr>
          <w:noProof/>
        </w:rPr>
        <w:tab/>
      </w:r>
      <w:r>
        <w:rPr>
          <w:noProof/>
        </w:rPr>
        <w:fldChar w:fldCharType="begin"/>
      </w:r>
      <w:r>
        <w:rPr>
          <w:noProof/>
        </w:rPr>
        <w:instrText xml:space="preserve"> PAGEREF _Toc410642822 \h </w:instrText>
      </w:r>
      <w:r>
        <w:rPr>
          <w:noProof/>
        </w:rPr>
      </w:r>
      <w:r>
        <w:rPr>
          <w:noProof/>
        </w:rPr>
        <w:fldChar w:fldCharType="separate"/>
      </w:r>
      <w:r w:rsidR="00FE66C0">
        <w:rPr>
          <w:noProof/>
        </w:rPr>
        <w:t>5</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1.9.</w:t>
      </w:r>
      <w:r>
        <w:rPr>
          <w:rFonts w:asciiTheme="minorHAnsi" w:eastAsiaTheme="minorEastAsia" w:hAnsiTheme="minorHAnsi" w:cstheme="minorBidi"/>
          <w:noProof/>
          <w:sz w:val="22"/>
          <w:szCs w:val="22"/>
        </w:rPr>
        <w:tab/>
      </w:r>
      <w:r>
        <w:rPr>
          <w:noProof/>
        </w:rPr>
        <w:t>Varianty nabídky</w:t>
      </w:r>
      <w:r>
        <w:rPr>
          <w:noProof/>
        </w:rPr>
        <w:tab/>
      </w:r>
      <w:r>
        <w:rPr>
          <w:noProof/>
        </w:rPr>
        <w:fldChar w:fldCharType="begin"/>
      </w:r>
      <w:r>
        <w:rPr>
          <w:noProof/>
        </w:rPr>
        <w:instrText xml:space="preserve"> PAGEREF _Toc410642823 \h </w:instrText>
      </w:r>
      <w:r>
        <w:rPr>
          <w:noProof/>
        </w:rPr>
      </w:r>
      <w:r>
        <w:rPr>
          <w:noProof/>
        </w:rPr>
        <w:fldChar w:fldCharType="separate"/>
      </w:r>
      <w:r w:rsidR="00FE66C0">
        <w:rPr>
          <w:noProof/>
        </w:rPr>
        <w:t>5</w:t>
      </w:r>
      <w:r>
        <w:rPr>
          <w:noProof/>
        </w:rPr>
        <w:fldChar w:fldCharType="end"/>
      </w:r>
    </w:p>
    <w:p w:rsidR="001547CB" w:rsidRDefault="001547CB">
      <w:pPr>
        <w:pStyle w:val="Obsah1"/>
        <w:rPr>
          <w:rFonts w:asciiTheme="minorHAnsi" w:eastAsiaTheme="minorEastAsia" w:hAnsiTheme="minorHAnsi" w:cstheme="minorBidi"/>
          <w:noProof/>
          <w:sz w:val="22"/>
          <w:szCs w:val="22"/>
        </w:rPr>
      </w:pPr>
      <w:r>
        <w:rPr>
          <w:noProof/>
        </w:rPr>
        <w:t>2. Vymezení předmětu zakázky</w:t>
      </w:r>
      <w:r>
        <w:rPr>
          <w:noProof/>
        </w:rPr>
        <w:tab/>
      </w:r>
      <w:r>
        <w:rPr>
          <w:noProof/>
        </w:rPr>
        <w:fldChar w:fldCharType="begin"/>
      </w:r>
      <w:r>
        <w:rPr>
          <w:noProof/>
        </w:rPr>
        <w:instrText xml:space="preserve"> PAGEREF _Toc410642824 \h </w:instrText>
      </w:r>
      <w:r>
        <w:rPr>
          <w:noProof/>
        </w:rPr>
      </w:r>
      <w:r>
        <w:rPr>
          <w:noProof/>
        </w:rPr>
        <w:fldChar w:fldCharType="separate"/>
      </w:r>
      <w:r w:rsidR="00FE66C0">
        <w:rPr>
          <w:noProof/>
        </w:rPr>
        <w:t>5</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Předmět zakázky</w:t>
      </w:r>
      <w:r>
        <w:rPr>
          <w:noProof/>
        </w:rPr>
        <w:tab/>
      </w:r>
      <w:r>
        <w:rPr>
          <w:noProof/>
        </w:rPr>
        <w:fldChar w:fldCharType="begin"/>
      </w:r>
      <w:r>
        <w:rPr>
          <w:noProof/>
        </w:rPr>
        <w:instrText xml:space="preserve"> PAGEREF _Toc410642825 \h </w:instrText>
      </w:r>
      <w:r>
        <w:rPr>
          <w:noProof/>
        </w:rPr>
      </w:r>
      <w:r>
        <w:rPr>
          <w:noProof/>
        </w:rPr>
        <w:fldChar w:fldCharType="separate"/>
      </w:r>
      <w:r w:rsidR="00FE66C0">
        <w:rPr>
          <w:noProof/>
        </w:rPr>
        <w:t>5</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Klasifikace předmětu zakázky – společný slovník pro veřejné zakázky CPV</w:t>
      </w:r>
      <w:r>
        <w:rPr>
          <w:noProof/>
        </w:rPr>
        <w:tab/>
      </w:r>
      <w:r>
        <w:rPr>
          <w:noProof/>
        </w:rPr>
        <w:fldChar w:fldCharType="begin"/>
      </w:r>
      <w:r>
        <w:rPr>
          <w:noProof/>
        </w:rPr>
        <w:instrText xml:space="preserve"> PAGEREF _Toc410642827 \h </w:instrText>
      </w:r>
      <w:r>
        <w:rPr>
          <w:noProof/>
        </w:rPr>
      </w:r>
      <w:r>
        <w:rPr>
          <w:noProof/>
        </w:rPr>
        <w:fldChar w:fldCharType="separate"/>
      </w:r>
      <w:r w:rsidR="00FE66C0">
        <w:rPr>
          <w:noProof/>
        </w:rPr>
        <w:t>5</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Zadání dílčích zakázek na základě rámcové smlouvy</w:t>
      </w:r>
      <w:r>
        <w:rPr>
          <w:noProof/>
        </w:rPr>
        <w:tab/>
      </w:r>
      <w:r>
        <w:rPr>
          <w:noProof/>
        </w:rPr>
        <w:fldChar w:fldCharType="begin"/>
      </w:r>
      <w:r>
        <w:rPr>
          <w:noProof/>
        </w:rPr>
        <w:instrText xml:space="preserve"> PAGEREF _Toc410642828 \h </w:instrText>
      </w:r>
      <w:r>
        <w:rPr>
          <w:noProof/>
        </w:rPr>
      </w:r>
      <w:r>
        <w:rPr>
          <w:noProof/>
        </w:rPr>
        <w:fldChar w:fldCharType="separate"/>
      </w:r>
      <w:r w:rsidR="00FE66C0">
        <w:rPr>
          <w:noProof/>
        </w:rPr>
        <w:t>6</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2.4.</w:t>
      </w:r>
      <w:r>
        <w:rPr>
          <w:rFonts w:asciiTheme="minorHAnsi" w:eastAsiaTheme="minorEastAsia" w:hAnsiTheme="minorHAnsi" w:cstheme="minorBidi"/>
          <w:noProof/>
          <w:sz w:val="22"/>
          <w:szCs w:val="22"/>
        </w:rPr>
        <w:tab/>
      </w:r>
      <w:r>
        <w:rPr>
          <w:noProof/>
        </w:rPr>
        <w:t>Technické podmínky realizace jednotlivých dílčích zakázek zadávaných na základě rámcové smlouvy</w:t>
      </w:r>
      <w:r>
        <w:rPr>
          <w:noProof/>
        </w:rPr>
        <w:tab/>
      </w:r>
      <w:r>
        <w:rPr>
          <w:noProof/>
        </w:rPr>
        <w:fldChar w:fldCharType="begin"/>
      </w:r>
      <w:r>
        <w:rPr>
          <w:noProof/>
        </w:rPr>
        <w:instrText xml:space="preserve"> PAGEREF _Toc410642829 \h </w:instrText>
      </w:r>
      <w:r>
        <w:rPr>
          <w:noProof/>
        </w:rPr>
      </w:r>
      <w:r>
        <w:rPr>
          <w:noProof/>
        </w:rPr>
        <w:fldChar w:fldCharType="separate"/>
      </w:r>
      <w:r w:rsidR="00FE66C0">
        <w:rPr>
          <w:noProof/>
        </w:rPr>
        <w:t>6</w:t>
      </w:r>
      <w:r>
        <w:rPr>
          <w:noProof/>
        </w:rPr>
        <w:fldChar w:fldCharType="end"/>
      </w:r>
    </w:p>
    <w:p w:rsidR="001547CB" w:rsidRDefault="001547CB">
      <w:pPr>
        <w:pStyle w:val="Obsah1"/>
        <w:rPr>
          <w:rFonts w:asciiTheme="minorHAnsi" w:eastAsiaTheme="minorEastAsia" w:hAnsiTheme="minorHAnsi" w:cstheme="minorBidi"/>
          <w:noProof/>
          <w:sz w:val="22"/>
          <w:szCs w:val="22"/>
        </w:rPr>
      </w:pPr>
      <w:r>
        <w:rPr>
          <w:noProof/>
        </w:rPr>
        <w:t>3. Způsob zpracování nabídkové ceny</w:t>
      </w:r>
      <w:r>
        <w:rPr>
          <w:noProof/>
        </w:rPr>
        <w:tab/>
      </w:r>
      <w:r>
        <w:rPr>
          <w:noProof/>
        </w:rPr>
        <w:fldChar w:fldCharType="begin"/>
      </w:r>
      <w:r>
        <w:rPr>
          <w:noProof/>
        </w:rPr>
        <w:instrText xml:space="preserve"> PAGEREF _Toc410642830 \h </w:instrText>
      </w:r>
      <w:r>
        <w:rPr>
          <w:noProof/>
        </w:rPr>
      </w:r>
      <w:r>
        <w:rPr>
          <w:noProof/>
        </w:rPr>
        <w:fldChar w:fldCharType="separate"/>
      </w:r>
      <w:r w:rsidR="00FE66C0">
        <w:rPr>
          <w:noProof/>
        </w:rPr>
        <w:t>8</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Zaměření a zúčtování prací</w:t>
      </w:r>
      <w:r>
        <w:rPr>
          <w:noProof/>
        </w:rPr>
        <w:tab/>
      </w:r>
      <w:r>
        <w:rPr>
          <w:noProof/>
        </w:rPr>
        <w:fldChar w:fldCharType="begin"/>
      </w:r>
      <w:r>
        <w:rPr>
          <w:noProof/>
        </w:rPr>
        <w:instrText xml:space="preserve"> PAGEREF _Toc410642831 \h </w:instrText>
      </w:r>
      <w:r>
        <w:rPr>
          <w:noProof/>
        </w:rPr>
      </w:r>
      <w:r>
        <w:rPr>
          <w:noProof/>
        </w:rPr>
        <w:fldChar w:fldCharType="separate"/>
      </w:r>
      <w:r w:rsidR="00FE66C0">
        <w:rPr>
          <w:noProof/>
        </w:rPr>
        <w:t>8</w:t>
      </w:r>
      <w:r>
        <w:rPr>
          <w:noProof/>
        </w:rPr>
        <w:fldChar w:fldCharType="end"/>
      </w:r>
    </w:p>
    <w:p w:rsidR="001547CB" w:rsidRDefault="001547CB">
      <w:pPr>
        <w:pStyle w:val="Obsah1"/>
        <w:rPr>
          <w:rFonts w:asciiTheme="minorHAnsi" w:eastAsiaTheme="minorEastAsia" w:hAnsiTheme="minorHAnsi" w:cstheme="minorBidi"/>
          <w:noProof/>
          <w:sz w:val="22"/>
          <w:szCs w:val="22"/>
        </w:rPr>
      </w:pPr>
      <w:r>
        <w:rPr>
          <w:noProof/>
        </w:rPr>
        <w:t>4. Způsob hodnocení nabídek</w:t>
      </w:r>
      <w:r>
        <w:rPr>
          <w:noProof/>
        </w:rPr>
        <w:tab/>
      </w:r>
      <w:r>
        <w:rPr>
          <w:noProof/>
        </w:rPr>
        <w:fldChar w:fldCharType="begin"/>
      </w:r>
      <w:r>
        <w:rPr>
          <w:noProof/>
        </w:rPr>
        <w:instrText xml:space="preserve"> PAGEREF _Toc410642832 \h </w:instrText>
      </w:r>
      <w:r>
        <w:rPr>
          <w:noProof/>
        </w:rPr>
      </w:r>
      <w:r>
        <w:rPr>
          <w:noProof/>
        </w:rPr>
        <w:fldChar w:fldCharType="separate"/>
      </w:r>
      <w:r w:rsidR="00FE66C0">
        <w:rPr>
          <w:noProof/>
        </w:rPr>
        <w:t>9</w:t>
      </w:r>
      <w:r>
        <w:rPr>
          <w:noProof/>
        </w:rPr>
        <w:fldChar w:fldCharType="end"/>
      </w:r>
    </w:p>
    <w:p w:rsidR="001547CB" w:rsidRDefault="001547CB">
      <w:pPr>
        <w:pStyle w:val="Obsah1"/>
        <w:rPr>
          <w:rFonts w:asciiTheme="minorHAnsi" w:eastAsiaTheme="minorEastAsia" w:hAnsiTheme="minorHAnsi" w:cstheme="minorBidi"/>
          <w:noProof/>
          <w:sz w:val="22"/>
          <w:szCs w:val="22"/>
        </w:rPr>
      </w:pPr>
      <w:r>
        <w:rPr>
          <w:noProof/>
        </w:rPr>
        <w:t>5. Obchodní podmínky včetně platebních</w:t>
      </w:r>
      <w:r>
        <w:rPr>
          <w:noProof/>
        </w:rPr>
        <w:tab/>
      </w:r>
      <w:r>
        <w:rPr>
          <w:noProof/>
        </w:rPr>
        <w:fldChar w:fldCharType="begin"/>
      </w:r>
      <w:r>
        <w:rPr>
          <w:noProof/>
        </w:rPr>
        <w:instrText xml:space="preserve"> PAGEREF _Toc410642833 \h </w:instrText>
      </w:r>
      <w:r>
        <w:rPr>
          <w:noProof/>
        </w:rPr>
      </w:r>
      <w:r>
        <w:rPr>
          <w:noProof/>
        </w:rPr>
        <w:fldChar w:fldCharType="separate"/>
      </w:r>
      <w:r w:rsidR="00FE66C0">
        <w:rPr>
          <w:noProof/>
        </w:rPr>
        <w:t>9</w:t>
      </w:r>
      <w:r>
        <w:rPr>
          <w:noProof/>
        </w:rPr>
        <w:fldChar w:fldCharType="end"/>
      </w:r>
    </w:p>
    <w:p w:rsidR="001547CB" w:rsidRDefault="001547CB">
      <w:pPr>
        <w:pStyle w:val="Obsah1"/>
        <w:rPr>
          <w:rFonts w:asciiTheme="minorHAnsi" w:eastAsiaTheme="minorEastAsia" w:hAnsiTheme="minorHAnsi" w:cstheme="minorBidi"/>
          <w:noProof/>
          <w:sz w:val="22"/>
          <w:szCs w:val="22"/>
        </w:rPr>
      </w:pPr>
      <w:r>
        <w:rPr>
          <w:noProof/>
        </w:rPr>
        <w:t>6. Požadavky na splnění kvalifikace a způsob prokazování kvalifikačních předpokladů</w:t>
      </w:r>
      <w:r>
        <w:rPr>
          <w:noProof/>
        </w:rPr>
        <w:tab/>
      </w:r>
      <w:r>
        <w:rPr>
          <w:noProof/>
        </w:rPr>
        <w:fldChar w:fldCharType="begin"/>
      </w:r>
      <w:r>
        <w:rPr>
          <w:noProof/>
        </w:rPr>
        <w:instrText xml:space="preserve"> PAGEREF _Toc410642834 \h </w:instrText>
      </w:r>
      <w:r>
        <w:rPr>
          <w:noProof/>
        </w:rPr>
      </w:r>
      <w:r>
        <w:rPr>
          <w:noProof/>
        </w:rPr>
        <w:fldChar w:fldCharType="separate"/>
      </w:r>
      <w:r w:rsidR="00FE66C0">
        <w:rPr>
          <w:noProof/>
        </w:rPr>
        <w:t>9</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6.1.</w:t>
      </w:r>
      <w:r>
        <w:rPr>
          <w:rFonts w:asciiTheme="minorHAnsi" w:eastAsiaTheme="minorEastAsia" w:hAnsiTheme="minorHAnsi" w:cstheme="minorBidi"/>
          <w:noProof/>
          <w:sz w:val="22"/>
          <w:szCs w:val="22"/>
        </w:rPr>
        <w:tab/>
      </w:r>
      <w:r>
        <w:rPr>
          <w:noProof/>
        </w:rPr>
        <w:t>Základní kvalifikační předpoklady</w:t>
      </w:r>
      <w:r>
        <w:rPr>
          <w:noProof/>
        </w:rPr>
        <w:tab/>
      </w:r>
      <w:r>
        <w:rPr>
          <w:noProof/>
        </w:rPr>
        <w:fldChar w:fldCharType="begin"/>
      </w:r>
      <w:r>
        <w:rPr>
          <w:noProof/>
        </w:rPr>
        <w:instrText xml:space="preserve"> PAGEREF _Toc410642835 \h </w:instrText>
      </w:r>
      <w:r>
        <w:rPr>
          <w:noProof/>
        </w:rPr>
      </w:r>
      <w:r>
        <w:rPr>
          <w:noProof/>
        </w:rPr>
        <w:fldChar w:fldCharType="separate"/>
      </w:r>
      <w:r w:rsidR="00FE66C0">
        <w:rPr>
          <w:noProof/>
        </w:rPr>
        <w:t>9</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6.2.</w:t>
      </w:r>
      <w:r>
        <w:rPr>
          <w:rFonts w:asciiTheme="minorHAnsi" w:eastAsiaTheme="minorEastAsia" w:hAnsiTheme="minorHAnsi" w:cstheme="minorBidi"/>
          <w:noProof/>
          <w:sz w:val="22"/>
          <w:szCs w:val="22"/>
        </w:rPr>
        <w:tab/>
      </w:r>
      <w:r>
        <w:rPr>
          <w:noProof/>
        </w:rPr>
        <w:t>Profesní kvalifikační předpoklady</w:t>
      </w:r>
      <w:r>
        <w:rPr>
          <w:noProof/>
        </w:rPr>
        <w:tab/>
      </w:r>
      <w:r>
        <w:rPr>
          <w:noProof/>
        </w:rPr>
        <w:fldChar w:fldCharType="begin"/>
      </w:r>
      <w:r>
        <w:rPr>
          <w:noProof/>
        </w:rPr>
        <w:instrText xml:space="preserve"> PAGEREF _Toc410642836 \h </w:instrText>
      </w:r>
      <w:r>
        <w:rPr>
          <w:noProof/>
        </w:rPr>
      </w:r>
      <w:r>
        <w:rPr>
          <w:noProof/>
        </w:rPr>
        <w:fldChar w:fldCharType="separate"/>
      </w:r>
      <w:r w:rsidR="00FE66C0">
        <w:rPr>
          <w:noProof/>
        </w:rPr>
        <w:t>10</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6.3.</w:t>
      </w:r>
      <w:r>
        <w:rPr>
          <w:rFonts w:asciiTheme="minorHAnsi" w:eastAsiaTheme="minorEastAsia" w:hAnsiTheme="minorHAnsi" w:cstheme="minorBidi"/>
          <w:noProof/>
          <w:sz w:val="22"/>
          <w:szCs w:val="22"/>
        </w:rPr>
        <w:tab/>
      </w:r>
      <w:r>
        <w:rPr>
          <w:noProof/>
        </w:rPr>
        <w:t>Ekonomická a finanční způosbilost</w:t>
      </w:r>
      <w:r>
        <w:rPr>
          <w:noProof/>
        </w:rPr>
        <w:tab/>
      </w:r>
      <w:r>
        <w:rPr>
          <w:noProof/>
        </w:rPr>
        <w:fldChar w:fldCharType="begin"/>
      </w:r>
      <w:r>
        <w:rPr>
          <w:noProof/>
        </w:rPr>
        <w:instrText xml:space="preserve"> PAGEREF _Toc410642837 \h </w:instrText>
      </w:r>
      <w:r>
        <w:rPr>
          <w:noProof/>
        </w:rPr>
      </w:r>
      <w:r>
        <w:rPr>
          <w:noProof/>
        </w:rPr>
        <w:fldChar w:fldCharType="separate"/>
      </w:r>
      <w:r w:rsidR="00FE66C0">
        <w:rPr>
          <w:noProof/>
        </w:rPr>
        <w:t>11</w:t>
      </w:r>
      <w:r>
        <w:rPr>
          <w:noProof/>
        </w:rPr>
        <w:fldChar w:fldCharType="end"/>
      </w:r>
    </w:p>
    <w:p w:rsidR="001547CB" w:rsidRDefault="001547CB">
      <w:pPr>
        <w:pStyle w:val="Obsah2"/>
        <w:tabs>
          <w:tab w:val="right" w:leader="dot" w:pos="9062"/>
        </w:tabs>
        <w:rPr>
          <w:rFonts w:asciiTheme="minorHAnsi" w:eastAsiaTheme="minorEastAsia" w:hAnsiTheme="minorHAnsi" w:cstheme="minorBidi"/>
          <w:noProof/>
          <w:sz w:val="22"/>
          <w:szCs w:val="22"/>
        </w:rPr>
      </w:pPr>
      <w:r>
        <w:rPr>
          <w:noProof/>
        </w:rPr>
        <w:t>Splnění</w:t>
      </w:r>
      <w:r w:rsidRPr="00E03CA4">
        <w:rPr>
          <w:noProof/>
        </w:rPr>
        <w:t xml:space="preserve"> </w:t>
      </w:r>
      <w:r>
        <w:rPr>
          <w:noProof/>
        </w:rPr>
        <w:t xml:space="preserve">ekonomické a finanční způsobilosti podle ustanovení </w:t>
      </w:r>
      <w:r w:rsidRPr="00E03CA4">
        <w:rPr>
          <w:noProof/>
        </w:rPr>
        <w:t>§ 50 odst. 1 písm. c) zákona</w:t>
      </w:r>
      <w:r>
        <w:rPr>
          <w:noProof/>
        </w:rPr>
        <w:t xml:space="preserve"> prokáže uchazeč, když </w:t>
      </w:r>
      <w:r w:rsidRPr="00E03CA4">
        <w:rPr>
          <w:noProof/>
        </w:rPr>
        <w:t>předloží čestné prohlášení o své ekonomické a finanční způsobilosti splnit zakázku, tzn., že uchazeč ve své nabídce předloží čestné prohlášení, z něhož jednoznačně vyplývá jeho ekonomická a finanční způsobilost splnit danou zakázku.</w:t>
      </w:r>
      <w:r>
        <w:rPr>
          <w:noProof/>
        </w:rPr>
        <w:tab/>
      </w:r>
      <w:r>
        <w:rPr>
          <w:noProof/>
        </w:rPr>
        <w:fldChar w:fldCharType="begin"/>
      </w:r>
      <w:r>
        <w:rPr>
          <w:noProof/>
        </w:rPr>
        <w:instrText xml:space="preserve"> PAGEREF _Toc410642838 \h </w:instrText>
      </w:r>
      <w:r>
        <w:rPr>
          <w:noProof/>
        </w:rPr>
      </w:r>
      <w:r>
        <w:rPr>
          <w:noProof/>
        </w:rPr>
        <w:fldChar w:fldCharType="separate"/>
      </w:r>
      <w:r w:rsidR="00FE66C0">
        <w:rPr>
          <w:noProof/>
        </w:rPr>
        <w:t>11</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6.4.</w:t>
      </w:r>
      <w:r>
        <w:rPr>
          <w:rFonts w:asciiTheme="minorHAnsi" w:eastAsiaTheme="minorEastAsia" w:hAnsiTheme="minorHAnsi" w:cstheme="minorBidi"/>
          <w:noProof/>
          <w:sz w:val="22"/>
          <w:szCs w:val="22"/>
        </w:rPr>
        <w:tab/>
      </w:r>
      <w:r>
        <w:rPr>
          <w:noProof/>
        </w:rPr>
        <w:t>Technické kvalifikační předpoklady</w:t>
      </w:r>
      <w:r>
        <w:rPr>
          <w:noProof/>
        </w:rPr>
        <w:tab/>
      </w:r>
      <w:r>
        <w:rPr>
          <w:noProof/>
        </w:rPr>
        <w:fldChar w:fldCharType="begin"/>
      </w:r>
      <w:r>
        <w:rPr>
          <w:noProof/>
        </w:rPr>
        <w:instrText xml:space="preserve"> PAGEREF _Toc410642839 \h </w:instrText>
      </w:r>
      <w:r>
        <w:rPr>
          <w:noProof/>
        </w:rPr>
      </w:r>
      <w:r>
        <w:rPr>
          <w:noProof/>
        </w:rPr>
        <w:fldChar w:fldCharType="separate"/>
      </w:r>
      <w:r w:rsidR="00FE66C0">
        <w:rPr>
          <w:noProof/>
        </w:rPr>
        <w:t>11</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6.5.</w:t>
      </w:r>
      <w:r>
        <w:rPr>
          <w:rFonts w:asciiTheme="minorHAnsi" w:eastAsiaTheme="minorEastAsia" w:hAnsiTheme="minorHAnsi" w:cstheme="minorBidi"/>
          <w:noProof/>
          <w:sz w:val="22"/>
          <w:szCs w:val="22"/>
        </w:rPr>
        <w:tab/>
      </w:r>
      <w:r>
        <w:rPr>
          <w:noProof/>
        </w:rPr>
        <w:t>Forma předložení dokladů prokazujících splnění kvalifikace včetně jejich stáří</w:t>
      </w:r>
      <w:r>
        <w:rPr>
          <w:noProof/>
        </w:rPr>
        <w:tab/>
      </w:r>
      <w:r>
        <w:rPr>
          <w:noProof/>
        </w:rPr>
        <w:fldChar w:fldCharType="begin"/>
      </w:r>
      <w:r>
        <w:rPr>
          <w:noProof/>
        </w:rPr>
        <w:instrText xml:space="preserve"> PAGEREF _Toc410642867 \h </w:instrText>
      </w:r>
      <w:r>
        <w:rPr>
          <w:noProof/>
        </w:rPr>
      </w:r>
      <w:r>
        <w:rPr>
          <w:noProof/>
        </w:rPr>
        <w:fldChar w:fldCharType="separate"/>
      </w:r>
      <w:r w:rsidR="00FE66C0">
        <w:rPr>
          <w:noProof/>
        </w:rPr>
        <w:t>12</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6.6.</w:t>
      </w:r>
      <w:r>
        <w:rPr>
          <w:rFonts w:asciiTheme="minorHAnsi" w:eastAsiaTheme="minorEastAsia" w:hAnsiTheme="minorHAnsi" w:cstheme="minorBidi"/>
          <w:noProof/>
          <w:sz w:val="22"/>
          <w:szCs w:val="22"/>
        </w:rPr>
        <w:tab/>
      </w:r>
      <w:r>
        <w:rPr>
          <w:noProof/>
        </w:rPr>
        <w:t>Prokázání kvalifikace prostřednictvím subdodavatele</w:t>
      </w:r>
      <w:r>
        <w:rPr>
          <w:noProof/>
        </w:rPr>
        <w:tab/>
      </w:r>
      <w:r>
        <w:rPr>
          <w:noProof/>
        </w:rPr>
        <w:fldChar w:fldCharType="begin"/>
      </w:r>
      <w:r>
        <w:rPr>
          <w:noProof/>
        </w:rPr>
        <w:instrText xml:space="preserve"> PAGEREF _Toc410642873 \h </w:instrText>
      </w:r>
      <w:r>
        <w:rPr>
          <w:noProof/>
        </w:rPr>
      </w:r>
      <w:r>
        <w:rPr>
          <w:noProof/>
        </w:rPr>
        <w:fldChar w:fldCharType="separate"/>
      </w:r>
      <w:r w:rsidR="00FE66C0">
        <w:rPr>
          <w:noProof/>
        </w:rPr>
        <w:t>13</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6.7.</w:t>
      </w:r>
      <w:r>
        <w:rPr>
          <w:rFonts w:asciiTheme="minorHAnsi" w:eastAsiaTheme="minorEastAsia" w:hAnsiTheme="minorHAnsi" w:cstheme="minorBidi"/>
          <w:noProof/>
          <w:sz w:val="22"/>
          <w:szCs w:val="22"/>
        </w:rPr>
        <w:tab/>
      </w:r>
      <w:r>
        <w:rPr>
          <w:noProof/>
        </w:rPr>
        <w:t>Prokázání kvalifikace v případě podání společné nabídky</w:t>
      </w:r>
      <w:r>
        <w:rPr>
          <w:noProof/>
        </w:rPr>
        <w:tab/>
      </w:r>
      <w:r>
        <w:rPr>
          <w:noProof/>
        </w:rPr>
        <w:fldChar w:fldCharType="begin"/>
      </w:r>
      <w:r>
        <w:rPr>
          <w:noProof/>
        </w:rPr>
        <w:instrText xml:space="preserve"> PAGEREF _Toc410642874 \h </w:instrText>
      </w:r>
      <w:r>
        <w:rPr>
          <w:noProof/>
        </w:rPr>
      </w:r>
      <w:r>
        <w:rPr>
          <w:noProof/>
        </w:rPr>
        <w:fldChar w:fldCharType="separate"/>
      </w:r>
      <w:r w:rsidR="00FE66C0">
        <w:rPr>
          <w:noProof/>
        </w:rPr>
        <w:t>13</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6.8.</w:t>
      </w:r>
      <w:r>
        <w:rPr>
          <w:rFonts w:asciiTheme="minorHAnsi" w:eastAsiaTheme="minorEastAsia" w:hAnsiTheme="minorHAnsi" w:cstheme="minorBidi"/>
          <w:noProof/>
          <w:sz w:val="22"/>
          <w:szCs w:val="22"/>
        </w:rPr>
        <w:tab/>
      </w:r>
      <w:r>
        <w:rPr>
          <w:noProof/>
        </w:rPr>
        <w:t>Prokázání kvalifikace u zahraničního uchazeče</w:t>
      </w:r>
      <w:r>
        <w:rPr>
          <w:noProof/>
        </w:rPr>
        <w:tab/>
      </w:r>
      <w:r>
        <w:rPr>
          <w:noProof/>
        </w:rPr>
        <w:fldChar w:fldCharType="begin"/>
      </w:r>
      <w:r>
        <w:rPr>
          <w:noProof/>
        </w:rPr>
        <w:instrText xml:space="preserve"> PAGEREF _Toc410642879 \h </w:instrText>
      </w:r>
      <w:r>
        <w:rPr>
          <w:noProof/>
        </w:rPr>
      </w:r>
      <w:r>
        <w:rPr>
          <w:noProof/>
        </w:rPr>
        <w:fldChar w:fldCharType="separate"/>
      </w:r>
      <w:r w:rsidR="00FE66C0">
        <w:rPr>
          <w:noProof/>
        </w:rPr>
        <w:t>14</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6.9.</w:t>
      </w:r>
      <w:r>
        <w:rPr>
          <w:rFonts w:asciiTheme="minorHAnsi" w:eastAsiaTheme="minorEastAsia" w:hAnsiTheme="minorHAnsi" w:cstheme="minorBidi"/>
          <w:noProof/>
          <w:sz w:val="22"/>
          <w:szCs w:val="22"/>
        </w:rPr>
        <w:tab/>
      </w:r>
      <w:r>
        <w:rPr>
          <w:noProof/>
        </w:rPr>
        <w:t>Seznam kvalifikovaných dodavatelů</w:t>
      </w:r>
      <w:r>
        <w:rPr>
          <w:noProof/>
        </w:rPr>
        <w:tab/>
      </w:r>
      <w:r>
        <w:rPr>
          <w:noProof/>
        </w:rPr>
        <w:fldChar w:fldCharType="begin"/>
      </w:r>
      <w:r>
        <w:rPr>
          <w:noProof/>
        </w:rPr>
        <w:instrText xml:space="preserve"> PAGEREF _Toc410642882 \h </w:instrText>
      </w:r>
      <w:r>
        <w:rPr>
          <w:noProof/>
        </w:rPr>
      </w:r>
      <w:r>
        <w:rPr>
          <w:noProof/>
        </w:rPr>
        <w:fldChar w:fldCharType="separate"/>
      </w:r>
      <w:r w:rsidR="00FE66C0">
        <w:rPr>
          <w:noProof/>
        </w:rPr>
        <w:t>14</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6.11.</w:t>
      </w:r>
      <w:r>
        <w:rPr>
          <w:rFonts w:asciiTheme="minorHAnsi" w:eastAsiaTheme="minorEastAsia" w:hAnsiTheme="minorHAnsi" w:cstheme="minorBidi"/>
          <w:noProof/>
          <w:sz w:val="22"/>
          <w:szCs w:val="22"/>
        </w:rPr>
        <w:tab/>
      </w:r>
      <w:r>
        <w:rPr>
          <w:noProof/>
        </w:rPr>
        <w:t>Zahraniční seznam dodavatelů</w:t>
      </w:r>
      <w:r>
        <w:rPr>
          <w:noProof/>
        </w:rPr>
        <w:tab/>
      </w:r>
      <w:r>
        <w:rPr>
          <w:noProof/>
        </w:rPr>
        <w:fldChar w:fldCharType="begin"/>
      </w:r>
      <w:r>
        <w:rPr>
          <w:noProof/>
        </w:rPr>
        <w:instrText xml:space="preserve"> PAGEREF _Toc410642886 \h </w:instrText>
      </w:r>
      <w:r>
        <w:rPr>
          <w:noProof/>
        </w:rPr>
      </w:r>
      <w:r>
        <w:rPr>
          <w:noProof/>
        </w:rPr>
        <w:fldChar w:fldCharType="separate"/>
      </w:r>
      <w:r w:rsidR="00FE66C0">
        <w:rPr>
          <w:noProof/>
        </w:rPr>
        <w:t>14</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6.12.</w:t>
      </w:r>
      <w:r>
        <w:rPr>
          <w:rFonts w:asciiTheme="minorHAnsi" w:eastAsiaTheme="minorEastAsia" w:hAnsiTheme="minorHAnsi" w:cstheme="minorBidi"/>
          <w:noProof/>
          <w:sz w:val="22"/>
          <w:szCs w:val="22"/>
        </w:rPr>
        <w:tab/>
      </w:r>
      <w:r>
        <w:rPr>
          <w:noProof/>
        </w:rPr>
        <w:t>Změny v kvalifikaci</w:t>
      </w:r>
      <w:r>
        <w:rPr>
          <w:noProof/>
        </w:rPr>
        <w:tab/>
      </w:r>
      <w:r>
        <w:rPr>
          <w:noProof/>
        </w:rPr>
        <w:fldChar w:fldCharType="begin"/>
      </w:r>
      <w:r>
        <w:rPr>
          <w:noProof/>
        </w:rPr>
        <w:instrText xml:space="preserve"> PAGEREF _Toc410642887 \h </w:instrText>
      </w:r>
      <w:r>
        <w:rPr>
          <w:noProof/>
        </w:rPr>
      </w:r>
      <w:r>
        <w:rPr>
          <w:noProof/>
        </w:rPr>
        <w:fldChar w:fldCharType="separate"/>
      </w:r>
      <w:r w:rsidR="00FE66C0">
        <w:rPr>
          <w:noProof/>
        </w:rPr>
        <w:t>15</w:t>
      </w:r>
      <w:r>
        <w:rPr>
          <w:noProof/>
        </w:rPr>
        <w:fldChar w:fldCharType="end"/>
      </w:r>
    </w:p>
    <w:p w:rsidR="001547CB" w:rsidRDefault="001547CB">
      <w:pPr>
        <w:pStyle w:val="Obsah1"/>
        <w:rPr>
          <w:rFonts w:asciiTheme="minorHAnsi" w:eastAsiaTheme="minorEastAsia" w:hAnsiTheme="minorHAnsi" w:cstheme="minorBidi"/>
          <w:noProof/>
          <w:sz w:val="22"/>
          <w:szCs w:val="22"/>
        </w:rPr>
      </w:pPr>
      <w:r>
        <w:rPr>
          <w:noProof/>
        </w:rPr>
        <w:t>7. Subdodavatelé</w:t>
      </w:r>
      <w:r>
        <w:rPr>
          <w:noProof/>
        </w:rPr>
        <w:tab/>
      </w:r>
      <w:r>
        <w:rPr>
          <w:noProof/>
        </w:rPr>
        <w:fldChar w:fldCharType="begin"/>
      </w:r>
      <w:r>
        <w:rPr>
          <w:noProof/>
        </w:rPr>
        <w:instrText xml:space="preserve"> PAGEREF _Toc410642888 \h </w:instrText>
      </w:r>
      <w:r>
        <w:rPr>
          <w:noProof/>
        </w:rPr>
      </w:r>
      <w:r>
        <w:rPr>
          <w:noProof/>
        </w:rPr>
        <w:fldChar w:fldCharType="separate"/>
      </w:r>
      <w:r w:rsidR="00FE66C0">
        <w:rPr>
          <w:noProof/>
        </w:rPr>
        <w:t>15</w:t>
      </w:r>
      <w:r>
        <w:rPr>
          <w:noProof/>
        </w:rPr>
        <w:fldChar w:fldCharType="end"/>
      </w:r>
    </w:p>
    <w:p w:rsidR="001547CB" w:rsidRDefault="001547CB">
      <w:pPr>
        <w:pStyle w:val="Obsah1"/>
        <w:rPr>
          <w:rFonts w:asciiTheme="minorHAnsi" w:eastAsiaTheme="minorEastAsia" w:hAnsiTheme="minorHAnsi" w:cstheme="minorBidi"/>
          <w:noProof/>
          <w:sz w:val="22"/>
          <w:szCs w:val="22"/>
        </w:rPr>
      </w:pPr>
      <w:r>
        <w:rPr>
          <w:noProof/>
        </w:rPr>
        <w:t>8. Podmínky a požadavky pro zpracování nabídky, jiné požadavky zadavatele</w:t>
      </w:r>
      <w:r>
        <w:rPr>
          <w:noProof/>
        </w:rPr>
        <w:tab/>
      </w:r>
      <w:r>
        <w:rPr>
          <w:noProof/>
        </w:rPr>
        <w:fldChar w:fldCharType="begin"/>
      </w:r>
      <w:r>
        <w:rPr>
          <w:noProof/>
        </w:rPr>
        <w:instrText xml:space="preserve"> PAGEREF _Toc410642889 \h </w:instrText>
      </w:r>
      <w:r>
        <w:rPr>
          <w:noProof/>
        </w:rPr>
      </w:r>
      <w:r>
        <w:rPr>
          <w:noProof/>
        </w:rPr>
        <w:fldChar w:fldCharType="separate"/>
      </w:r>
      <w:r w:rsidR="00FE66C0">
        <w:rPr>
          <w:noProof/>
        </w:rPr>
        <w:t>15</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8.1.</w:t>
      </w:r>
      <w:r>
        <w:rPr>
          <w:rFonts w:asciiTheme="minorHAnsi" w:eastAsiaTheme="minorEastAsia" w:hAnsiTheme="minorHAnsi" w:cstheme="minorBidi"/>
          <w:noProof/>
          <w:sz w:val="22"/>
          <w:szCs w:val="22"/>
        </w:rPr>
        <w:tab/>
      </w:r>
      <w:r>
        <w:rPr>
          <w:noProof/>
        </w:rPr>
        <w:t>Podmínky a požadavky pro zpracování nabídky</w:t>
      </w:r>
      <w:r>
        <w:rPr>
          <w:noProof/>
        </w:rPr>
        <w:tab/>
      </w:r>
      <w:r>
        <w:rPr>
          <w:noProof/>
        </w:rPr>
        <w:fldChar w:fldCharType="begin"/>
      </w:r>
      <w:r>
        <w:rPr>
          <w:noProof/>
        </w:rPr>
        <w:instrText xml:space="preserve"> PAGEREF _Toc410642890 \h </w:instrText>
      </w:r>
      <w:r>
        <w:rPr>
          <w:noProof/>
        </w:rPr>
      </w:r>
      <w:r>
        <w:rPr>
          <w:noProof/>
        </w:rPr>
        <w:fldChar w:fldCharType="separate"/>
      </w:r>
      <w:r w:rsidR="00FE66C0">
        <w:rPr>
          <w:noProof/>
        </w:rPr>
        <w:t>15</w:t>
      </w:r>
      <w:r>
        <w:rPr>
          <w:noProof/>
        </w:rPr>
        <w:fldChar w:fldCharType="end"/>
      </w:r>
    </w:p>
    <w:p w:rsidR="001547CB" w:rsidRDefault="001547CB">
      <w:pPr>
        <w:pStyle w:val="Obsah2"/>
        <w:tabs>
          <w:tab w:val="left" w:pos="880"/>
          <w:tab w:val="right" w:leader="dot" w:pos="9062"/>
        </w:tabs>
        <w:rPr>
          <w:rFonts w:asciiTheme="minorHAnsi" w:eastAsiaTheme="minorEastAsia" w:hAnsiTheme="minorHAnsi" w:cstheme="minorBidi"/>
          <w:noProof/>
          <w:sz w:val="22"/>
          <w:szCs w:val="22"/>
        </w:rPr>
      </w:pPr>
      <w:r>
        <w:rPr>
          <w:noProof/>
        </w:rPr>
        <w:t>8.2.</w:t>
      </w:r>
      <w:r>
        <w:rPr>
          <w:rFonts w:asciiTheme="minorHAnsi" w:eastAsiaTheme="minorEastAsia" w:hAnsiTheme="minorHAnsi" w:cstheme="minorBidi"/>
          <w:noProof/>
          <w:sz w:val="22"/>
          <w:szCs w:val="22"/>
        </w:rPr>
        <w:tab/>
      </w:r>
      <w:r>
        <w:rPr>
          <w:noProof/>
        </w:rPr>
        <w:t>Jiné požadavky zadavatele</w:t>
      </w:r>
      <w:r>
        <w:rPr>
          <w:noProof/>
        </w:rPr>
        <w:tab/>
      </w:r>
      <w:r>
        <w:rPr>
          <w:noProof/>
        </w:rPr>
        <w:fldChar w:fldCharType="begin"/>
      </w:r>
      <w:r>
        <w:rPr>
          <w:noProof/>
        </w:rPr>
        <w:instrText xml:space="preserve"> PAGEREF _Toc410642891 \h </w:instrText>
      </w:r>
      <w:r>
        <w:rPr>
          <w:noProof/>
        </w:rPr>
      </w:r>
      <w:r>
        <w:rPr>
          <w:noProof/>
        </w:rPr>
        <w:fldChar w:fldCharType="separate"/>
      </w:r>
      <w:r w:rsidR="00FE66C0">
        <w:rPr>
          <w:noProof/>
        </w:rPr>
        <w:t>16</w:t>
      </w:r>
      <w:r>
        <w:rPr>
          <w:noProof/>
        </w:rPr>
        <w:fldChar w:fldCharType="end"/>
      </w:r>
    </w:p>
    <w:p w:rsidR="001547CB" w:rsidRDefault="001547CB">
      <w:pPr>
        <w:pStyle w:val="Obsah1"/>
        <w:rPr>
          <w:rFonts w:asciiTheme="minorHAnsi" w:eastAsiaTheme="minorEastAsia" w:hAnsiTheme="minorHAnsi" w:cstheme="minorBidi"/>
          <w:noProof/>
          <w:sz w:val="22"/>
          <w:szCs w:val="22"/>
        </w:rPr>
      </w:pPr>
      <w:r>
        <w:rPr>
          <w:noProof/>
        </w:rPr>
        <w:t>9. Přílohy</w:t>
      </w:r>
      <w:r>
        <w:rPr>
          <w:noProof/>
        </w:rPr>
        <w:tab/>
      </w:r>
      <w:r>
        <w:rPr>
          <w:noProof/>
        </w:rPr>
        <w:fldChar w:fldCharType="begin"/>
      </w:r>
      <w:r>
        <w:rPr>
          <w:noProof/>
        </w:rPr>
        <w:instrText xml:space="preserve"> PAGEREF _Toc410642892 \h </w:instrText>
      </w:r>
      <w:r>
        <w:rPr>
          <w:noProof/>
        </w:rPr>
      </w:r>
      <w:r>
        <w:rPr>
          <w:noProof/>
        </w:rPr>
        <w:fldChar w:fldCharType="separate"/>
      </w:r>
      <w:r w:rsidR="00FE66C0">
        <w:rPr>
          <w:noProof/>
        </w:rPr>
        <w:t>17</w:t>
      </w:r>
      <w:r>
        <w:rPr>
          <w:noProof/>
        </w:rPr>
        <w:fldChar w:fldCharType="end"/>
      </w:r>
    </w:p>
    <w:p w:rsidR="006633B8" w:rsidRPr="00376FDC" w:rsidRDefault="006633B8" w:rsidP="00376FDC">
      <w:pPr>
        <w:pStyle w:val="Obsah"/>
        <w:rPr>
          <w:rFonts w:cs="Times New Roman"/>
        </w:rPr>
      </w:pPr>
      <w:r w:rsidRPr="00376FDC">
        <w:fldChar w:fldCharType="end"/>
      </w:r>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p>
    <w:p w:rsidR="006633B8" w:rsidRDefault="006633B8" w:rsidP="00376FDC">
      <w:pPr>
        <w:rPr>
          <w:rFonts w:ascii="Arial" w:hAnsi="Arial" w:cs="Arial"/>
          <w:sz w:val="20"/>
          <w:szCs w:val="20"/>
        </w:rPr>
      </w:pPr>
    </w:p>
    <w:p w:rsidR="006633B8" w:rsidRDefault="006633B8" w:rsidP="00376FDC">
      <w:pPr>
        <w:rPr>
          <w:rFonts w:ascii="Arial" w:hAnsi="Arial" w:cs="Arial"/>
          <w:sz w:val="20"/>
          <w:szCs w:val="20"/>
        </w:rPr>
      </w:pPr>
    </w:p>
    <w:p w:rsidR="006633B8" w:rsidRDefault="006633B8" w:rsidP="00376FDC">
      <w:pPr>
        <w:rPr>
          <w:rFonts w:ascii="Arial" w:hAnsi="Arial" w:cs="Arial"/>
          <w:sz w:val="20"/>
          <w:szCs w:val="20"/>
        </w:rPr>
      </w:pPr>
    </w:p>
    <w:p w:rsidR="006633B8" w:rsidRDefault="006633B8" w:rsidP="00376FDC">
      <w:pPr>
        <w:rPr>
          <w:rFonts w:ascii="Arial" w:hAnsi="Arial" w:cs="Arial"/>
          <w:sz w:val="20"/>
          <w:szCs w:val="20"/>
        </w:rPr>
      </w:pPr>
    </w:p>
    <w:p w:rsidR="006633B8" w:rsidRDefault="006633B8" w:rsidP="00376FDC">
      <w:pPr>
        <w:rPr>
          <w:rFonts w:ascii="Arial" w:hAnsi="Arial" w:cs="Arial"/>
          <w:sz w:val="20"/>
          <w:szCs w:val="20"/>
        </w:rPr>
      </w:pPr>
    </w:p>
    <w:p w:rsidR="006633B8" w:rsidRDefault="006633B8" w:rsidP="00376FDC">
      <w:pPr>
        <w:rPr>
          <w:rFonts w:ascii="Arial" w:hAnsi="Arial" w:cs="Arial"/>
          <w:sz w:val="20"/>
          <w:szCs w:val="20"/>
        </w:rPr>
      </w:pPr>
    </w:p>
    <w:p w:rsidR="006633B8" w:rsidRPr="00376FDC" w:rsidRDefault="006633B8" w:rsidP="00376FDC">
      <w:pPr>
        <w:pStyle w:val="Nadpis1"/>
      </w:pPr>
      <w:bookmarkStart w:id="1" w:name="_Toc410642814"/>
      <w:r w:rsidRPr="00376FDC">
        <w:lastRenderedPageBreak/>
        <w:t>Identifikační údaje zadavatele, základní informace o zakázce</w:t>
      </w:r>
      <w:bookmarkEnd w:id="1"/>
    </w:p>
    <w:p w:rsidR="006633B8" w:rsidRPr="00376FDC" w:rsidRDefault="006633B8" w:rsidP="00376FDC">
      <w:pPr>
        <w:pStyle w:val="Nadpis2"/>
      </w:pPr>
      <w:bookmarkStart w:id="2" w:name="_Toc410642815"/>
      <w:r w:rsidRPr="00376FDC">
        <w:t>Identifikační údaje zadavatele</w:t>
      </w:r>
      <w:bookmarkEnd w:id="2"/>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r w:rsidRPr="00376FDC">
        <w:rPr>
          <w:rFonts w:ascii="Arial" w:hAnsi="Arial" w:cs="Arial"/>
          <w:sz w:val="20"/>
          <w:szCs w:val="20"/>
        </w:rPr>
        <w:t>Společnost:</w:t>
      </w:r>
      <w:r w:rsidRPr="00376FDC">
        <w:rPr>
          <w:rFonts w:ascii="Arial" w:hAnsi="Arial" w:cs="Arial"/>
          <w:sz w:val="20"/>
          <w:szCs w:val="20"/>
        </w:rPr>
        <w:tab/>
      </w:r>
      <w:r w:rsidRPr="00376FDC">
        <w:rPr>
          <w:rFonts w:ascii="Arial" w:hAnsi="Arial" w:cs="Arial"/>
          <w:sz w:val="20"/>
          <w:szCs w:val="20"/>
        </w:rPr>
        <w:tab/>
        <w:t>ČEPRO, a. s.</w:t>
      </w:r>
    </w:p>
    <w:p w:rsidR="006633B8" w:rsidRPr="00376FDC" w:rsidRDefault="006633B8" w:rsidP="00376FDC">
      <w:pPr>
        <w:rPr>
          <w:rFonts w:ascii="Arial" w:hAnsi="Arial" w:cs="Arial"/>
          <w:sz w:val="20"/>
          <w:szCs w:val="20"/>
        </w:rPr>
      </w:pPr>
      <w:r w:rsidRPr="00376FDC">
        <w:rPr>
          <w:rFonts w:ascii="Arial" w:hAnsi="Arial" w:cs="Arial"/>
          <w:sz w:val="20"/>
          <w:szCs w:val="20"/>
        </w:rPr>
        <w:t>Sídlem:</w:t>
      </w:r>
      <w:r w:rsidRPr="00376FDC">
        <w:rPr>
          <w:rFonts w:ascii="Arial" w:hAnsi="Arial" w:cs="Arial"/>
          <w:sz w:val="20"/>
          <w:szCs w:val="20"/>
        </w:rPr>
        <w:tab/>
      </w:r>
      <w:r w:rsidRPr="00376FDC">
        <w:rPr>
          <w:rFonts w:ascii="Arial" w:hAnsi="Arial" w:cs="Arial"/>
          <w:sz w:val="20"/>
          <w:szCs w:val="20"/>
        </w:rPr>
        <w:tab/>
      </w:r>
      <w:r w:rsidRPr="00376FDC">
        <w:rPr>
          <w:rFonts w:ascii="Arial" w:hAnsi="Arial" w:cs="Arial"/>
          <w:sz w:val="20"/>
          <w:szCs w:val="20"/>
        </w:rPr>
        <w:tab/>
        <w:t xml:space="preserve">Dělnická 213/12 , </w:t>
      </w:r>
      <w:r w:rsidR="00CA0F93">
        <w:rPr>
          <w:rFonts w:ascii="Arial" w:hAnsi="Arial" w:cs="Arial"/>
          <w:sz w:val="20"/>
          <w:szCs w:val="20"/>
        </w:rPr>
        <w:t xml:space="preserve">Holešovice, </w:t>
      </w:r>
      <w:r w:rsidRPr="00376FDC">
        <w:rPr>
          <w:rFonts w:ascii="Arial" w:hAnsi="Arial" w:cs="Arial"/>
          <w:sz w:val="20"/>
          <w:szCs w:val="20"/>
        </w:rPr>
        <w:t>170 0</w:t>
      </w:r>
      <w:r w:rsidR="00CA0F93">
        <w:rPr>
          <w:rFonts w:ascii="Arial" w:hAnsi="Arial" w:cs="Arial"/>
          <w:sz w:val="20"/>
          <w:szCs w:val="20"/>
        </w:rPr>
        <w:t>0</w:t>
      </w:r>
      <w:r w:rsidRPr="00376FDC">
        <w:rPr>
          <w:rFonts w:ascii="Arial" w:hAnsi="Arial" w:cs="Arial"/>
          <w:sz w:val="20"/>
          <w:szCs w:val="20"/>
        </w:rPr>
        <w:t xml:space="preserve"> Praha 7</w:t>
      </w:r>
    </w:p>
    <w:p w:rsidR="006633B8" w:rsidRPr="00376FDC" w:rsidRDefault="006633B8" w:rsidP="00376FDC">
      <w:pPr>
        <w:rPr>
          <w:rFonts w:ascii="Arial" w:hAnsi="Arial" w:cs="Arial"/>
          <w:sz w:val="20"/>
          <w:szCs w:val="20"/>
        </w:rPr>
      </w:pPr>
      <w:r w:rsidRPr="00376FDC">
        <w:rPr>
          <w:rFonts w:ascii="Arial" w:hAnsi="Arial" w:cs="Arial"/>
          <w:sz w:val="20"/>
          <w:szCs w:val="20"/>
        </w:rPr>
        <w:t>IČ:</w:t>
      </w:r>
      <w:r w:rsidRPr="00376FDC">
        <w:rPr>
          <w:rFonts w:ascii="Arial" w:hAnsi="Arial" w:cs="Arial"/>
          <w:sz w:val="20"/>
          <w:szCs w:val="20"/>
        </w:rPr>
        <w:tab/>
      </w:r>
      <w:r w:rsidRPr="00376FDC">
        <w:rPr>
          <w:rFonts w:ascii="Arial" w:hAnsi="Arial" w:cs="Arial"/>
          <w:sz w:val="20"/>
          <w:szCs w:val="20"/>
        </w:rPr>
        <w:tab/>
      </w:r>
      <w:r w:rsidRPr="00376FDC">
        <w:rPr>
          <w:rFonts w:ascii="Arial" w:hAnsi="Arial" w:cs="Arial"/>
          <w:sz w:val="20"/>
          <w:szCs w:val="20"/>
        </w:rPr>
        <w:tab/>
        <w:t>601 93 531</w:t>
      </w:r>
    </w:p>
    <w:p w:rsidR="006633B8" w:rsidRDefault="006633B8" w:rsidP="00376FDC">
      <w:pPr>
        <w:rPr>
          <w:rFonts w:ascii="Arial" w:hAnsi="Arial" w:cs="Arial"/>
          <w:sz w:val="20"/>
          <w:szCs w:val="20"/>
        </w:rPr>
      </w:pPr>
      <w:r w:rsidRPr="00376FDC">
        <w:rPr>
          <w:rFonts w:ascii="Arial" w:hAnsi="Arial" w:cs="Arial"/>
          <w:sz w:val="20"/>
          <w:szCs w:val="20"/>
        </w:rPr>
        <w:t xml:space="preserve">DIČ: </w:t>
      </w:r>
      <w:r w:rsidRPr="00376FDC">
        <w:rPr>
          <w:rFonts w:ascii="Arial" w:hAnsi="Arial" w:cs="Arial"/>
          <w:sz w:val="20"/>
          <w:szCs w:val="20"/>
        </w:rPr>
        <w:tab/>
      </w:r>
      <w:r w:rsidRPr="00376FDC">
        <w:rPr>
          <w:rFonts w:ascii="Arial" w:hAnsi="Arial" w:cs="Arial"/>
          <w:sz w:val="20"/>
          <w:szCs w:val="20"/>
        </w:rPr>
        <w:tab/>
      </w:r>
      <w:r w:rsidRPr="00376FDC">
        <w:rPr>
          <w:rFonts w:ascii="Arial" w:hAnsi="Arial" w:cs="Arial"/>
          <w:sz w:val="20"/>
          <w:szCs w:val="20"/>
        </w:rPr>
        <w:tab/>
        <w:t>CZ 601 93</w:t>
      </w:r>
      <w:r w:rsidR="00317A25">
        <w:rPr>
          <w:rFonts w:ascii="Arial" w:hAnsi="Arial" w:cs="Arial"/>
          <w:sz w:val="20"/>
          <w:szCs w:val="20"/>
        </w:rPr>
        <w:t> </w:t>
      </w:r>
      <w:r w:rsidRPr="00376FDC">
        <w:rPr>
          <w:rFonts w:ascii="Arial" w:hAnsi="Arial" w:cs="Arial"/>
          <w:sz w:val="20"/>
          <w:szCs w:val="20"/>
        </w:rPr>
        <w:t>531</w:t>
      </w:r>
    </w:p>
    <w:p w:rsidR="00317A25" w:rsidRPr="00376FDC" w:rsidRDefault="00317A25" w:rsidP="00317A25">
      <w:pPr>
        <w:rPr>
          <w:rFonts w:ascii="Arial" w:hAnsi="Arial" w:cs="Arial"/>
          <w:sz w:val="20"/>
          <w:szCs w:val="20"/>
        </w:rPr>
      </w:pPr>
      <w:r w:rsidRPr="00376FDC">
        <w:rPr>
          <w:rFonts w:ascii="Arial" w:hAnsi="Arial" w:cs="Arial"/>
          <w:sz w:val="20"/>
          <w:szCs w:val="20"/>
        </w:rPr>
        <w:t xml:space="preserve">zapsaná v obchodním rejstříku vedeném Městským soudem v Praze, oddíl B, vložka 2341 </w:t>
      </w:r>
    </w:p>
    <w:p w:rsidR="00317A25" w:rsidRPr="00376FDC" w:rsidRDefault="00317A25" w:rsidP="00317A25">
      <w:pPr>
        <w:rPr>
          <w:rFonts w:ascii="Arial" w:hAnsi="Arial" w:cs="Arial"/>
          <w:sz w:val="20"/>
          <w:szCs w:val="20"/>
        </w:rPr>
      </w:pPr>
      <w:r w:rsidRPr="00376FDC">
        <w:rPr>
          <w:rFonts w:ascii="Arial" w:hAnsi="Arial" w:cs="Arial"/>
          <w:sz w:val="20"/>
          <w:szCs w:val="20"/>
        </w:rPr>
        <w:t>(dále jen „</w:t>
      </w:r>
      <w:r w:rsidRPr="00376FDC">
        <w:rPr>
          <w:rFonts w:ascii="Arial" w:hAnsi="Arial" w:cs="Arial"/>
          <w:b/>
          <w:bCs/>
          <w:i/>
          <w:iCs/>
          <w:sz w:val="20"/>
          <w:szCs w:val="20"/>
        </w:rPr>
        <w:t>zadavatel</w:t>
      </w:r>
      <w:r w:rsidRPr="00376FDC">
        <w:rPr>
          <w:rFonts w:ascii="Arial" w:hAnsi="Arial" w:cs="Arial"/>
          <w:sz w:val="20"/>
          <w:szCs w:val="20"/>
        </w:rPr>
        <w:t>“)</w:t>
      </w:r>
    </w:p>
    <w:p w:rsidR="00317A25" w:rsidRPr="00376FDC" w:rsidRDefault="00317A25" w:rsidP="00376FDC">
      <w:pPr>
        <w:rPr>
          <w:rFonts w:ascii="Arial" w:hAnsi="Arial" w:cs="Arial"/>
          <w:sz w:val="20"/>
          <w:szCs w:val="20"/>
        </w:rPr>
      </w:pPr>
    </w:p>
    <w:p w:rsidR="006633B8" w:rsidRPr="00376FDC" w:rsidRDefault="00317A25" w:rsidP="00317A25">
      <w:pPr>
        <w:jc w:val="left"/>
        <w:rPr>
          <w:rFonts w:ascii="Arial" w:hAnsi="Arial" w:cs="Arial"/>
          <w:sz w:val="20"/>
          <w:szCs w:val="20"/>
        </w:rPr>
      </w:pPr>
      <w:r w:rsidRPr="00317A25">
        <w:rPr>
          <w:rFonts w:ascii="Arial" w:hAnsi="Arial" w:cs="Arial"/>
          <w:sz w:val="20"/>
          <w:szCs w:val="20"/>
        </w:rPr>
        <w:t>Zastoupena</w:t>
      </w:r>
      <w:r w:rsidR="006633B8" w:rsidRPr="00317A25">
        <w:rPr>
          <w:rFonts w:ascii="Arial" w:hAnsi="Arial" w:cs="Arial"/>
          <w:sz w:val="20"/>
          <w:szCs w:val="20"/>
        </w:rPr>
        <w:t>:</w:t>
      </w:r>
      <w:r w:rsidR="006633B8" w:rsidRPr="00317A25">
        <w:rPr>
          <w:rFonts w:ascii="Arial" w:hAnsi="Arial" w:cs="Arial"/>
          <w:sz w:val="20"/>
          <w:szCs w:val="20"/>
        </w:rPr>
        <w:tab/>
      </w:r>
      <w:r w:rsidR="006633B8" w:rsidRPr="00317A25">
        <w:rPr>
          <w:rFonts w:ascii="Arial" w:hAnsi="Arial" w:cs="Arial"/>
          <w:sz w:val="20"/>
          <w:szCs w:val="20"/>
        </w:rPr>
        <w:tab/>
      </w:r>
      <w:r w:rsidRPr="00317A25">
        <w:rPr>
          <w:rFonts w:ascii="Arial" w:hAnsi="Arial" w:cs="Arial"/>
          <w:sz w:val="20"/>
          <w:szCs w:val="20"/>
        </w:rPr>
        <w:t>Mgr. Jan Duspěva, předseda představenstva</w:t>
      </w:r>
      <w:r w:rsidRPr="00317A25">
        <w:rPr>
          <w:rFonts w:ascii="Arial" w:hAnsi="Arial" w:cs="Arial"/>
          <w:sz w:val="20"/>
          <w:szCs w:val="20"/>
        </w:rPr>
        <w:br/>
      </w:r>
      <w:r w:rsidR="006633B8" w:rsidRPr="00376FDC">
        <w:rPr>
          <w:rFonts w:ascii="Arial" w:hAnsi="Arial" w:cs="Arial"/>
          <w:sz w:val="20"/>
          <w:szCs w:val="20"/>
        </w:rPr>
        <w:tab/>
      </w:r>
      <w:r w:rsidR="006633B8" w:rsidRPr="00376FDC">
        <w:rPr>
          <w:rFonts w:ascii="Arial" w:hAnsi="Arial" w:cs="Arial"/>
          <w:sz w:val="20"/>
          <w:szCs w:val="20"/>
        </w:rPr>
        <w:tab/>
      </w:r>
      <w:r w:rsidR="006633B8" w:rsidRPr="00376FDC">
        <w:rPr>
          <w:rFonts w:ascii="Arial" w:hAnsi="Arial" w:cs="Arial"/>
          <w:sz w:val="20"/>
          <w:szCs w:val="20"/>
        </w:rPr>
        <w:tab/>
        <w:t>Ing. Ladislav Staněk, člen představenstva</w:t>
      </w:r>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p>
    <w:p w:rsidR="00317A25" w:rsidRPr="00317A25" w:rsidRDefault="00317A25" w:rsidP="00317A25">
      <w:pPr>
        <w:rPr>
          <w:rFonts w:ascii="Arial" w:hAnsi="Arial" w:cs="Arial"/>
          <w:sz w:val="20"/>
          <w:szCs w:val="20"/>
        </w:rPr>
      </w:pPr>
      <w:r w:rsidRPr="00317A25">
        <w:rPr>
          <w:rFonts w:ascii="Arial" w:hAnsi="Arial" w:cs="Arial"/>
          <w:sz w:val="20"/>
          <w:szCs w:val="20"/>
        </w:rPr>
        <w:t xml:space="preserve">Kontaktní osoba ve věcech výběrového řízení: </w:t>
      </w:r>
    </w:p>
    <w:p w:rsidR="00317A25" w:rsidRDefault="00317A25" w:rsidP="00317A25">
      <w:pPr>
        <w:ind w:firstLine="708"/>
        <w:rPr>
          <w:rFonts w:ascii="Arial" w:hAnsi="Arial" w:cs="Arial"/>
          <w:sz w:val="20"/>
          <w:szCs w:val="20"/>
        </w:rPr>
      </w:pPr>
      <w:r w:rsidRPr="00317A25">
        <w:rPr>
          <w:rFonts w:ascii="Arial" w:hAnsi="Arial" w:cs="Arial"/>
          <w:sz w:val="20"/>
          <w:szCs w:val="20"/>
        </w:rPr>
        <w:t xml:space="preserve">Ing. Ivana Ševecová, tel.: 221 968 109, e-mail.: </w:t>
      </w:r>
      <w:hyperlink r:id="rId9" w:history="1">
        <w:r w:rsidRPr="00317A25">
          <w:rPr>
            <w:rStyle w:val="Hypertextovodkaz"/>
            <w:rFonts w:ascii="Arial" w:hAnsi="Arial" w:cs="Arial"/>
            <w:sz w:val="20"/>
            <w:szCs w:val="20"/>
          </w:rPr>
          <w:t>ivana.sevecova@ceproas.cz</w:t>
        </w:r>
      </w:hyperlink>
    </w:p>
    <w:p w:rsidR="00317A25" w:rsidRDefault="00317A25" w:rsidP="00317A25">
      <w:pPr>
        <w:ind w:firstLine="708"/>
        <w:rPr>
          <w:rFonts w:ascii="Arial" w:hAnsi="Arial" w:cs="Arial"/>
          <w:sz w:val="20"/>
          <w:szCs w:val="20"/>
        </w:rPr>
      </w:pPr>
    </w:p>
    <w:p w:rsidR="00317A25" w:rsidRDefault="00317A25" w:rsidP="00317A25">
      <w:pPr>
        <w:rPr>
          <w:rFonts w:ascii="Arial" w:hAnsi="Arial" w:cs="Arial"/>
          <w:b/>
          <w:sz w:val="20"/>
          <w:szCs w:val="20"/>
        </w:rPr>
      </w:pPr>
    </w:p>
    <w:p w:rsidR="00317A25" w:rsidRPr="00317A25" w:rsidRDefault="00317A25" w:rsidP="00317A25">
      <w:pPr>
        <w:rPr>
          <w:rFonts w:ascii="Arial" w:hAnsi="Arial" w:cs="Arial"/>
          <w:b/>
          <w:sz w:val="20"/>
          <w:szCs w:val="20"/>
        </w:rPr>
      </w:pPr>
      <w:r w:rsidRPr="00317A25">
        <w:rPr>
          <w:rFonts w:ascii="Arial" w:hAnsi="Arial" w:cs="Arial"/>
          <w:b/>
          <w:sz w:val="20"/>
          <w:szCs w:val="20"/>
        </w:rPr>
        <w:t>Pojmy užité v této zadávací dokumentaci:</w:t>
      </w:r>
    </w:p>
    <w:p w:rsidR="00317A25" w:rsidRPr="00317A25" w:rsidRDefault="00317A25" w:rsidP="00317A25">
      <w:pPr>
        <w:rPr>
          <w:rFonts w:ascii="Arial" w:hAnsi="Arial" w:cs="Arial"/>
          <w:sz w:val="20"/>
          <w:szCs w:val="20"/>
          <w:u w:val="single"/>
        </w:rPr>
      </w:pPr>
    </w:p>
    <w:p w:rsidR="00317A25" w:rsidRDefault="00317A25" w:rsidP="00317A25">
      <w:pPr>
        <w:rPr>
          <w:ins w:id="3" w:author="Adéla Urbánková" w:date="2015-01-30T12:50:00Z"/>
          <w:rFonts w:ascii="Arial" w:hAnsi="Arial" w:cs="Arial"/>
          <w:sz w:val="20"/>
          <w:szCs w:val="20"/>
        </w:rPr>
      </w:pPr>
      <w:r w:rsidRPr="00317A25">
        <w:rPr>
          <w:rFonts w:ascii="Arial" w:hAnsi="Arial" w:cs="Arial"/>
          <w:sz w:val="20"/>
          <w:szCs w:val="20"/>
          <w:u w:val="single"/>
        </w:rPr>
        <w:t>dodavatel</w:t>
      </w:r>
      <w:r w:rsidRPr="00317A25">
        <w:rPr>
          <w:rFonts w:ascii="Arial" w:hAnsi="Arial" w:cs="Arial"/>
          <w:sz w:val="20"/>
          <w:szCs w:val="20"/>
        </w:rPr>
        <w:t xml:space="preserve"> – obecně právnická nebo fyzická osoba, která provádí stavební práce, pokud má sídlo, místo podnikání či místo trvalého pobytu na území České republiky, nebo zahraniční dodavatel</w:t>
      </w:r>
    </w:p>
    <w:p w:rsidR="00BC3491" w:rsidRPr="00BC3491" w:rsidRDefault="00BC3491" w:rsidP="00BC3491">
      <w:pPr>
        <w:rPr>
          <w:ins w:id="4" w:author="Adéla Urbánková" w:date="2015-01-30T12:50:00Z"/>
          <w:rFonts w:ascii="Arial" w:hAnsi="Arial" w:cs="Arial"/>
          <w:sz w:val="20"/>
          <w:szCs w:val="20"/>
          <w:u w:val="single"/>
        </w:rPr>
      </w:pPr>
    </w:p>
    <w:p w:rsidR="00BC3491" w:rsidRPr="00317A25" w:rsidRDefault="00BC3491" w:rsidP="00317A25">
      <w:pPr>
        <w:rPr>
          <w:rFonts w:ascii="Arial" w:hAnsi="Arial" w:cs="Arial"/>
          <w:sz w:val="20"/>
          <w:szCs w:val="20"/>
        </w:rPr>
      </w:pPr>
      <w:r w:rsidRPr="00BC3491">
        <w:rPr>
          <w:rFonts w:ascii="Arial" w:hAnsi="Arial" w:cs="Arial"/>
          <w:sz w:val="20"/>
          <w:szCs w:val="20"/>
          <w:u w:val="single"/>
        </w:rPr>
        <w:t>rámcová smlouva</w:t>
      </w:r>
      <w:r w:rsidRPr="00BC3491">
        <w:rPr>
          <w:rFonts w:ascii="Arial" w:hAnsi="Arial" w:cs="Arial"/>
          <w:sz w:val="20"/>
          <w:szCs w:val="20"/>
        </w:rPr>
        <w:t xml:space="preserve"> - jedná se o rámcovou smlouvu, jejíž uzavření je předmětem tohoto výběrového řízení, která bude upravovat podmínky, týkající se jednotlivých dílčích zakázek, jejichž předmětem bude </w:t>
      </w:r>
      <w:r>
        <w:rPr>
          <w:rFonts w:ascii="Arial" w:hAnsi="Arial" w:cs="Arial"/>
          <w:sz w:val="20"/>
          <w:szCs w:val="20"/>
        </w:rPr>
        <w:t xml:space="preserve">provádění díla spočívajícím </w:t>
      </w:r>
      <w:r w:rsidRPr="00BC3491">
        <w:rPr>
          <w:rFonts w:ascii="Arial" w:hAnsi="Arial" w:cs="Arial"/>
          <w:sz w:val="20"/>
          <w:szCs w:val="20"/>
        </w:rPr>
        <w:t>ve strojních opravách jednotlivých velkokapacitních skladovacích nádrží na pohonné hmoty ve skladech zadavatele</w:t>
      </w:r>
    </w:p>
    <w:p w:rsidR="00317A25" w:rsidRPr="00317A25" w:rsidRDefault="00317A25" w:rsidP="00317A25">
      <w:pPr>
        <w:rPr>
          <w:rFonts w:ascii="Arial" w:hAnsi="Arial" w:cs="Arial"/>
          <w:sz w:val="20"/>
          <w:szCs w:val="20"/>
          <w:u w:val="single"/>
        </w:rPr>
      </w:pPr>
    </w:p>
    <w:p w:rsidR="00317A25" w:rsidRPr="00317A25" w:rsidRDefault="00317A25" w:rsidP="00317A25">
      <w:pPr>
        <w:rPr>
          <w:rFonts w:ascii="Arial" w:hAnsi="Arial" w:cs="Arial"/>
          <w:sz w:val="20"/>
          <w:szCs w:val="20"/>
        </w:rPr>
      </w:pPr>
      <w:r w:rsidRPr="00317A25">
        <w:rPr>
          <w:rFonts w:ascii="Arial" w:hAnsi="Arial" w:cs="Arial"/>
          <w:sz w:val="20"/>
          <w:szCs w:val="20"/>
          <w:u w:val="single"/>
        </w:rPr>
        <w:t>uchazeč</w:t>
      </w:r>
      <w:r w:rsidRPr="00317A25">
        <w:rPr>
          <w:rFonts w:ascii="Arial" w:hAnsi="Arial" w:cs="Arial"/>
          <w:sz w:val="20"/>
          <w:szCs w:val="20"/>
        </w:rPr>
        <w:t xml:space="preserve"> – dodavatel, který podal nabídku ve výběrovém řízení</w:t>
      </w:r>
    </w:p>
    <w:p w:rsidR="00317A25" w:rsidRPr="00317A25" w:rsidRDefault="00317A25" w:rsidP="00317A25">
      <w:pPr>
        <w:rPr>
          <w:rFonts w:ascii="Arial" w:hAnsi="Arial" w:cs="Arial"/>
          <w:sz w:val="20"/>
          <w:szCs w:val="20"/>
          <w:u w:val="single"/>
        </w:rPr>
      </w:pPr>
    </w:p>
    <w:p w:rsidR="00317A25" w:rsidRPr="00317A25" w:rsidRDefault="00317A25" w:rsidP="00317A25">
      <w:pPr>
        <w:rPr>
          <w:rFonts w:ascii="Arial" w:hAnsi="Arial" w:cs="Arial"/>
          <w:sz w:val="20"/>
          <w:szCs w:val="20"/>
        </w:rPr>
      </w:pPr>
      <w:r w:rsidRPr="00317A25">
        <w:rPr>
          <w:rFonts w:ascii="Arial" w:hAnsi="Arial" w:cs="Arial"/>
          <w:sz w:val="20"/>
          <w:szCs w:val="20"/>
          <w:u w:val="single"/>
        </w:rPr>
        <w:t>výběrové řízení</w:t>
      </w:r>
      <w:r w:rsidRPr="00317A25">
        <w:rPr>
          <w:rFonts w:ascii="Arial" w:hAnsi="Arial" w:cs="Arial"/>
          <w:sz w:val="20"/>
          <w:szCs w:val="20"/>
        </w:rPr>
        <w:t xml:space="preserve"> - jedná se o výběrové řízení na podlimitní zakázku na stavební práce, evidovanou zadavatelem pod interním </w:t>
      </w:r>
      <w:r w:rsidRPr="009424C2">
        <w:rPr>
          <w:rFonts w:ascii="Arial" w:hAnsi="Arial" w:cs="Arial"/>
          <w:sz w:val="20"/>
          <w:szCs w:val="20"/>
        </w:rPr>
        <w:t xml:space="preserve">číslem </w:t>
      </w:r>
      <w:r w:rsidR="00C42A43">
        <w:rPr>
          <w:rFonts w:ascii="Arial" w:hAnsi="Arial" w:cs="Arial"/>
          <w:sz w:val="20"/>
          <w:szCs w:val="20"/>
        </w:rPr>
        <w:t>078</w:t>
      </w:r>
      <w:r w:rsidRPr="009424C2">
        <w:rPr>
          <w:rFonts w:ascii="Arial" w:hAnsi="Arial" w:cs="Arial"/>
          <w:sz w:val="20"/>
          <w:szCs w:val="20"/>
        </w:rPr>
        <w:t>/1</w:t>
      </w:r>
      <w:r w:rsidR="00C42A43">
        <w:rPr>
          <w:rFonts w:ascii="Arial" w:hAnsi="Arial" w:cs="Arial"/>
          <w:sz w:val="20"/>
          <w:szCs w:val="20"/>
        </w:rPr>
        <w:t>5</w:t>
      </w:r>
      <w:r w:rsidRPr="009424C2">
        <w:rPr>
          <w:rFonts w:ascii="Arial" w:hAnsi="Arial" w:cs="Arial"/>
          <w:sz w:val="20"/>
          <w:szCs w:val="20"/>
        </w:rPr>
        <w:t>/OCN</w:t>
      </w:r>
      <w:r w:rsidRPr="00317A25">
        <w:rPr>
          <w:rFonts w:ascii="Arial" w:hAnsi="Arial" w:cs="Arial"/>
          <w:sz w:val="20"/>
          <w:szCs w:val="20"/>
        </w:rPr>
        <w:t xml:space="preserve"> s názvem „</w:t>
      </w:r>
      <w:r>
        <w:rPr>
          <w:rFonts w:ascii="Arial" w:hAnsi="Arial" w:cs="Arial"/>
          <w:sz w:val="20"/>
          <w:szCs w:val="20"/>
        </w:rPr>
        <w:t>Rámcová smlouva – strojní opravy skladovacích nádrží</w:t>
      </w:r>
      <w:r w:rsidRPr="00317A25">
        <w:rPr>
          <w:rFonts w:ascii="Arial" w:hAnsi="Arial" w:cs="Arial"/>
          <w:sz w:val="20"/>
          <w:szCs w:val="20"/>
        </w:rPr>
        <w:t>“</w:t>
      </w:r>
    </w:p>
    <w:p w:rsidR="00317A25" w:rsidRPr="00317A25" w:rsidRDefault="00317A25" w:rsidP="00317A25">
      <w:pPr>
        <w:rPr>
          <w:rFonts w:ascii="Arial" w:hAnsi="Arial" w:cs="Arial"/>
          <w:sz w:val="20"/>
          <w:szCs w:val="20"/>
        </w:rPr>
      </w:pPr>
    </w:p>
    <w:p w:rsidR="00317A25" w:rsidRPr="00317A25" w:rsidRDefault="00317A25" w:rsidP="00317A25">
      <w:pPr>
        <w:rPr>
          <w:rFonts w:ascii="Arial" w:hAnsi="Arial" w:cs="Arial"/>
          <w:sz w:val="20"/>
          <w:szCs w:val="20"/>
        </w:rPr>
      </w:pPr>
      <w:r w:rsidRPr="00317A25">
        <w:rPr>
          <w:rFonts w:ascii="Arial" w:hAnsi="Arial" w:cs="Arial"/>
          <w:sz w:val="20"/>
          <w:szCs w:val="20"/>
          <w:u w:val="single"/>
        </w:rPr>
        <w:t>zadavatel</w:t>
      </w:r>
      <w:r w:rsidRPr="00317A25">
        <w:rPr>
          <w:rFonts w:ascii="Arial" w:hAnsi="Arial" w:cs="Arial"/>
          <w:sz w:val="20"/>
          <w:szCs w:val="20"/>
        </w:rPr>
        <w:t xml:space="preserve"> – společnost ČEPRO, a.s. uvedená v čl. 1.1 této zadávací dokumentace</w:t>
      </w:r>
    </w:p>
    <w:p w:rsidR="00317A25" w:rsidRPr="00317A25" w:rsidRDefault="00317A25" w:rsidP="00317A25">
      <w:pPr>
        <w:rPr>
          <w:rFonts w:ascii="Arial" w:hAnsi="Arial" w:cs="Arial"/>
          <w:sz w:val="20"/>
          <w:szCs w:val="20"/>
          <w:u w:val="single"/>
        </w:rPr>
      </w:pPr>
    </w:p>
    <w:p w:rsidR="00317A25" w:rsidRDefault="00317A25" w:rsidP="00317A25">
      <w:pPr>
        <w:rPr>
          <w:ins w:id="5" w:author="Adéla Urbánková" w:date="2015-01-30T12:16:00Z"/>
          <w:rFonts w:ascii="Arial" w:hAnsi="Arial" w:cs="Arial"/>
          <w:sz w:val="20"/>
          <w:szCs w:val="20"/>
        </w:rPr>
      </w:pPr>
      <w:r w:rsidRPr="00317A25">
        <w:rPr>
          <w:rFonts w:ascii="Arial" w:hAnsi="Arial" w:cs="Arial"/>
          <w:sz w:val="20"/>
          <w:szCs w:val="20"/>
          <w:u w:val="single"/>
        </w:rPr>
        <w:t>zákon</w:t>
      </w:r>
      <w:r w:rsidRPr="00317A25">
        <w:rPr>
          <w:rFonts w:ascii="Arial" w:hAnsi="Arial" w:cs="Arial"/>
          <w:sz w:val="20"/>
          <w:szCs w:val="20"/>
        </w:rPr>
        <w:t xml:space="preserve"> - zákona č. 137/2006 Sb., o veřejných zakázkách, ve znění účinném ke dni zahájení výběrového řízení</w:t>
      </w:r>
    </w:p>
    <w:p w:rsidR="002E3A49" w:rsidRDefault="002E3A49" w:rsidP="00317A25">
      <w:pPr>
        <w:rPr>
          <w:ins w:id="6" w:author="Adéla Urbánková" w:date="2015-01-30T12:16:00Z"/>
          <w:rFonts w:ascii="Arial" w:hAnsi="Arial" w:cs="Arial"/>
          <w:sz w:val="20"/>
          <w:szCs w:val="20"/>
        </w:rPr>
      </w:pPr>
    </w:p>
    <w:p w:rsidR="002E3A49" w:rsidRPr="00BC3491" w:rsidRDefault="002E3A49" w:rsidP="002E3A49">
      <w:pPr>
        <w:rPr>
          <w:rFonts w:ascii="Arial" w:hAnsi="Arial" w:cs="Arial"/>
          <w:sz w:val="20"/>
          <w:szCs w:val="20"/>
        </w:rPr>
      </w:pPr>
      <w:r w:rsidRPr="00BC3491">
        <w:rPr>
          <w:rFonts w:ascii="Arial" w:hAnsi="Arial" w:cs="Arial"/>
          <w:sz w:val="20"/>
          <w:szCs w:val="20"/>
          <w:u w:val="single"/>
        </w:rPr>
        <w:t>zakázka</w:t>
      </w:r>
      <w:r w:rsidRPr="00BC3491">
        <w:rPr>
          <w:rFonts w:ascii="Arial" w:hAnsi="Arial" w:cs="Arial"/>
          <w:sz w:val="20"/>
          <w:szCs w:val="20"/>
        </w:rPr>
        <w:t xml:space="preserve"> – </w:t>
      </w:r>
      <w:r w:rsidR="00BC3491">
        <w:rPr>
          <w:rFonts w:ascii="Arial" w:hAnsi="Arial" w:cs="Arial"/>
          <w:sz w:val="20"/>
          <w:szCs w:val="20"/>
        </w:rPr>
        <w:t xml:space="preserve">předmět tohoto výběrového řízení - </w:t>
      </w:r>
      <w:r w:rsidRPr="00BC3491">
        <w:rPr>
          <w:rFonts w:ascii="Arial" w:hAnsi="Arial" w:cs="Arial"/>
          <w:sz w:val="20"/>
          <w:szCs w:val="20"/>
        </w:rPr>
        <w:t>rámcová smlouva ve smyslu této ZD</w:t>
      </w:r>
      <w:r w:rsidR="00DF7153">
        <w:rPr>
          <w:rFonts w:ascii="Arial" w:hAnsi="Arial" w:cs="Arial"/>
          <w:sz w:val="20"/>
          <w:szCs w:val="20"/>
        </w:rPr>
        <w:t>, nevyplývá-li z kontextu či výslovně jinak</w:t>
      </w:r>
    </w:p>
    <w:p w:rsidR="002E3A49" w:rsidRPr="00317A25" w:rsidRDefault="002E3A49" w:rsidP="00317A25">
      <w:pPr>
        <w:rPr>
          <w:rFonts w:ascii="Arial" w:hAnsi="Arial" w:cs="Arial"/>
          <w:sz w:val="20"/>
          <w:szCs w:val="20"/>
        </w:rPr>
      </w:pPr>
    </w:p>
    <w:p w:rsidR="006633B8" w:rsidRPr="00376FDC" w:rsidRDefault="006633B8" w:rsidP="00376FDC">
      <w:pPr>
        <w:pStyle w:val="Nadpis2"/>
      </w:pPr>
      <w:bookmarkStart w:id="7" w:name="_Toc410642816"/>
      <w:r w:rsidRPr="00376FDC">
        <w:t>Druh zakázky</w:t>
      </w:r>
      <w:bookmarkEnd w:id="7"/>
    </w:p>
    <w:p w:rsidR="006633B8" w:rsidRPr="00376FDC" w:rsidRDefault="006633B8" w:rsidP="00376FDC">
      <w:pPr>
        <w:ind w:firstLine="2"/>
        <w:jc w:val="left"/>
        <w:rPr>
          <w:rFonts w:ascii="Arial" w:hAnsi="Arial" w:cs="Arial"/>
          <w:sz w:val="20"/>
          <w:szCs w:val="20"/>
        </w:rPr>
      </w:pPr>
    </w:p>
    <w:p w:rsidR="00317A25" w:rsidRPr="00376FDC" w:rsidRDefault="00317A25" w:rsidP="00317A25">
      <w:pPr>
        <w:ind w:firstLine="2"/>
        <w:rPr>
          <w:rFonts w:ascii="Arial" w:hAnsi="Arial" w:cs="Arial"/>
          <w:sz w:val="20"/>
          <w:szCs w:val="20"/>
        </w:rPr>
      </w:pPr>
      <w:r w:rsidRPr="00376FDC">
        <w:rPr>
          <w:rFonts w:ascii="Arial" w:hAnsi="Arial" w:cs="Arial"/>
          <w:sz w:val="20"/>
          <w:szCs w:val="20"/>
        </w:rPr>
        <w:t>V</w:t>
      </w:r>
      <w:r w:rsidR="006D0A2F">
        <w:rPr>
          <w:rFonts w:ascii="Arial" w:hAnsi="Arial" w:cs="Arial"/>
          <w:sz w:val="20"/>
          <w:szCs w:val="20"/>
        </w:rPr>
        <w:t>e smyslu ustanovení § 9, 11 a 12 odst. 2</w:t>
      </w:r>
      <w:r w:rsidR="00C76F11">
        <w:rPr>
          <w:rFonts w:ascii="Arial" w:hAnsi="Arial" w:cs="Arial"/>
          <w:sz w:val="20"/>
          <w:szCs w:val="20"/>
        </w:rPr>
        <w:t xml:space="preserve"> </w:t>
      </w:r>
      <w:r w:rsidR="006D0A2F">
        <w:rPr>
          <w:rFonts w:ascii="Arial" w:hAnsi="Arial" w:cs="Arial"/>
          <w:sz w:val="20"/>
          <w:szCs w:val="20"/>
        </w:rPr>
        <w:t>se</w:t>
      </w:r>
      <w:r w:rsidRPr="00376FDC">
        <w:rPr>
          <w:rFonts w:ascii="Arial" w:hAnsi="Arial" w:cs="Arial"/>
          <w:sz w:val="20"/>
          <w:szCs w:val="20"/>
        </w:rPr>
        <w:t xml:space="preserve"> jedná o podlimitní zakázku </w:t>
      </w:r>
      <w:r w:rsidR="006D0A2F">
        <w:rPr>
          <w:rFonts w:ascii="Arial" w:hAnsi="Arial" w:cs="Arial"/>
          <w:sz w:val="20"/>
          <w:szCs w:val="20"/>
        </w:rPr>
        <w:t>na služby, jejímž předmětem je</w:t>
      </w:r>
      <w:r w:rsidRPr="00376FDC">
        <w:rPr>
          <w:rFonts w:ascii="Arial" w:hAnsi="Arial" w:cs="Arial"/>
          <w:sz w:val="20"/>
          <w:szCs w:val="20"/>
        </w:rPr>
        <w:t xml:space="preserve"> uzavření rámcové smlouvy </w:t>
      </w:r>
      <w:r w:rsidR="0060638E">
        <w:rPr>
          <w:rFonts w:ascii="Arial" w:hAnsi="Arial" w:cs="Arial"/>
          <w:sz w:val="20"/>
          <w:szCs w:val="20"/>
        </w:rPr>
        <w:t xml:space="preserve">o dílo </w:t>
      </w:r>
      <w:r w:rsidR="006D0A2F">
        <w:rPr>
          <w:rFonts w:ascii="Arial" w:hAnsi="Arial" w:cs="Arial"/>
          <w:sz w:val="20"/>
          <w:szCs w:val="20"/>
        </w:rPr>
        <w:t>s jedním dodavatelem</w:t>
      </w:r>
      <w:r w:rsidR="0060638E">
        <w:rPr>
          <w:rFonts w:ascii="Arial" w:hAnsi="Arial" w:cs="Arial"/>
          <w:sz w:val="20"/>
          <w:szCs w:val="20"/>
        </w:rPr>
        <w:t xml:space="preserve"> (dále též jen „rámcová smlouva“)</w:t>
      </w:r>
      <w:r w:rsidR="006D0A2F">
        <w:rPr>
          <w:rFonts w:ascii="Arial" w:hAnsi="Arial" w:cs="Arial"/>
          <w:sz w:val="20"/>
          <w:szCs w:val="20"/>
        </w:rPr>
        <w:t>. Tato zakázka je zadávána s</w:t>
      </w:r>
      <w:r w:rsidR="00B240F7">
        <w:rPr>
          <w:rFonts w:ascii="Arial" w:hAnsi="Arial" w:cs="Arial"/>
          <w:sz w:val="20"/>
          <w:szCs w:val="20"/>
        </w:rPr>
        <w:t xml:space="preserve"> </w:t>
      </w:r>
      <w:r w:rsidR="00B240F7" w:rsidRPr="00317A25">
        <w:rPr>
          <w:rFonts w:ascii="Arial" w:hAnsi="Arial" w:cs="Arial"/>
          <w:sz w:val="20"/>
          <w:szCs w:val="20"/>
        </w:rPr>
        <w:t xml:space="preserve">využitím postupu zákona </w:t>
      </w:r>
      <w:r w:rsidR="00B240F7" w:rsidRPr="00317A25">
        <w:rPr>
          <w:rFonts w:ascii="Arial" w:hAnsi="Arial" w:cs="Arial"/>
          <w:sz w:val="20"/>
          <w:szCs w:val="20"/>
          <w:u w:val="single"/>
        </w:rPr>
        <w:t>formou otevřeného podlimitního řízení</w:t>
      </w:r>
      <w:r w:rsidR="00B240F7" w:rsidRPr="00317A25">
        <w:rPr>
          <w:rFonts w:ascii="Arial" w:hAnsi="Arial" w:cs="Arial"/>
          <w:sz w:val="20"/>
          <w:szCs w:val="20"/>
        </w:rPr>
        <w:t>.</w:t>
      </w:r>
    </w:p>
    <w:p w:rsidR="00B240F7" w:rsidRDefault="00B240F7" w:rsidP="00317A25">
      <w:pPr>
        <w:rPr>
          <w:rFonts w:ascii="Arial" w:hAnsi="Arial" w:cs="Arial"/>
          <w:sz w:val="20"/>
          <w:szCs w:val="20"/>
        </w:rPr>
      </w:pPr>
    </w:p>
    <w:p w:rsidR="00317A25" w:rsidRDefault="00317A25" w:rsidP="00317A25">
      <w:pPr>
        <w:rPr>
          <w:rFonts w:ascii="Arial" w:hAnsi="Arial" w:cs="Arial"/>
          <w:sz w:val="20"/>
          <w:szCs w:val="20"/>
        </w:rPr>
      </w:pPr>
      <w:r w:rsidRPr="00317A25">
        <w:rPr>
          <w:rFonts w:ascii="Arial" w:hAnsi="Arial" w:cs="Arial"/>
          <w:sz w:val="20"/>
          <w:szCs w:val="20"/>
        </w:rPr>
        <w:t>Zadavatel tuto zakázku uveřejnil již formou předběžného oznámení, uveřejněném ve Věstníku veřejných zakázek dne 1</w:t>
      </w:r>
      <w:r>
        <w:rPr>
          <w:rFonts w:ascii="Arial" w:hAnsi="Arial" w:cs="Arial"/>
          <w:sz w:val="20"/>
          <w:szCs w:val="20"/>
        </w:rPr>
        <w:t>2</w:t>
      </w:r>
      <w:r w:rsidRPr="00317A25">
        <w:rPr>
          <w:rFonts w:ascii="Arial" w:hAnsi="Arial" w:cs="Arial"/>
          <w:sz w:val="20"/>
          <w:szCs w:val="20"/>
        </w:rPr>
        <w:t xml:space="preserve">. </w:t>
      </w:r>
      <w:r>
        <w:rPr>
          <w:rFonts w:ascii="Arial" w:hAnsi="Arial" w:cs="Arial"/>
          <w:sz w:val="20"/>
          <w:szCs w:val="20"/>
        </w:rPr>
        <w:t>12</w:t>
      </w:r>
      <w:r w:rsidRPr="00317A25">
        <w:rPr>
          <w:rFonts w:ascii="Arial" w:hAnsi="Arial" w:cs="Arial"/>
          <w:sz w:val="20"/>
          <w:szCs w:val="20"/>
        </w:rPr>
        <w:t xml:space="preserve">. 2014 pod evid. č. VZ </w:t>
      </w:r>
      <w:r>
        <w:rPr>
          <w:rFonts w:ascii="Arial" w:hAnsi="Arial" w:cs="Arial"/>
          <w:sz w:val="20"/>
          <w:szCs w:val="20"/>
        </w:rPr>
        <w:t>404073</w:t>
      </w:r>
      <w:r w:rsidRPr="00317A25">
        <w:rPr>
          <w:rFonts w:ascii="Arial" w:hAnsi="Arial" w:cs="Arial"/>
          <w:sz w:val="20"/>
          <w:szCs w:val="20"/>
        </w:rPr>
        <w:t>.</w:t>
      </w:r>
    </w:p>
    <w:p w:rsidR="00317A25" w:rsidRPr="00317A25" w:rsidRDefault="00317A25" w:rsidP="00317A25">
      <w:pPr>
        <w:rPr>
          <w:rFonts w:ascii="Arial" w:hAnsi="Arial" w:cs="Arial"/>
          <w:sz w:val="20"/>
          <w:szCs w:val="20"/>
        </w:rPr>
      </w:pPr>
    </w:p>
    <w:p w:rsidR="00317A25" w:rsidRDefault="00317A25" w:rsidP="00317A25">
      <w:pPr>
        <w:rPr>
          <w:rFonts w:ascii="Arial" w:hAnsi="Arial" w:cs="Arial"/>
          <w:sz w:val="20"/>
          <w:szCs w:val="20"/>
        </w:rPr>
      </w:pPr>
      <w:r w:rsidRPr="00317A25">
        <w:rPr>
          <w:rFonts w:ascii="Arial" w:hAnsi="Arial" w:cs="Arial"/>
          <w:sz w:val="20"/>
          <w:szCs w:val="20"/>
        </w:rPr>
        <w:t>Výběrové řízení formou otevřeného řízení dle § 27 zákona je zahájeno odesláním oznámení o zahájení řízení k uveřejnění ve Věstníku veřejných zakázek v souladu s § 26 a § 146 zákona.</w:t>
      </w:r>
    </w:p>
    <w:p w:rsidR="00317A25" w:rsidRPr="00317A25" w:rsidRDefault="00317A25" w:rsidP="00317A25">
      <w:pPr>
        <w:rPr>
          <w:rFonts w:ascii="Arial" w:hAnsi="Arial" w:cs="Arial"/>
          <w:sz w:val="20"/>
          <w:szCs w:val="20"/>
        </w:rPr>
      </w:pPr>
    </w:p>
    <w:p w:rsidR="00317A25" w:rsidRPr="00317A25" w:rsidRDefault="00317A25" w:rsidP="00317A25">
      <w:pPr>
        <w:rPr>
          <w:rFonts w:ascii="Arial" w:hAnsi="Arial" w:cs="Arial"/>
          <w:sz w:val="20"/>
          <w:szCs w:val="20"/>
        </w:rPr>
      </w:pPr>
      <w:r w:rsidRPr="00317A25">
        <w:rPr>
          <w:rFonts w:ascii="Arial" w:hAnsi="Arial" w:cs="Arial"/>
          <w:sz w:val="20"/>
          <w:szCs w:val="20"/>
        </w:rPr>
        <w:t xml:space="preserve">V oznámení otevřeného řízení – oznámení o zahájení řízení uveřejněném ve Věstníku veřejných zakázek (dále též jen „oznámení“) oznamuje zadavatel neomezenému počtu dodavatelů svůj úmysl zadat zakázku </w:t>
      </w:r>
      <w:r w:rsidR="006D0A2F">
        <w:rPr>
          <w:rFonts w:ascii="Arial" w:hAnsi="Arial" w:cs="Arial"/>
          <w:sz w:val="20"/>
          <w:szCs w:val="20"/>
        </w:rPr>
        <w:t xml:space="preserve">(rámcovou smlouvu) </w:t>
      </w:r>
      <w:r w:rsidRPr="00317A25">
        <w:rPr>
          <w:rFonts w:ascii="Arial" w:hAnsi="Arial" w:cs="Arial"/>
          <w:sz w:val="20"/>
          <w:szCs w:val="20"/>
        </w:rPr>
        <w:t xml:space="preserve">v tomto druhu řízení, a tímto vyzývá dodavatele k podání nabídek k této zakázce a k prokázání splnění kvalifikace.  </w:t>
      </w:r>
    </w:p>
    <w:p w:rsidR="00317A25" w:rsidRPr="00317A25" w:rsidRDefault="00317A25" w:rsidP="00317A25">
      <w:pPr>
        <w:rPr>
          <w:rFonts w:ascii="Arial" w:hAnsi="Arial" w:cs="Arial"/>
          <w:sz w:val="20"/>
          <w:szCs w:val="20"/>
        </w:rPr>
      </w:pPr>
    </w:p>
    <w:p w:rsidR="00317A25" w:rsidRDefault="00317A25" w:rsidP="00317A25">
      <w:pPr>
        <w:rPr>
          <w:rFonts w:ascii="Arial" w:hAnsi="Arial" w:cs="Arial"/>
          <w:sz w:val="20"/>
          <w:szCs w:val="20"/>
        </w:rPr>
      </w:pPr>
      <w:r w:rsidRPr="00317A25">
        <w:rPr>
          <w:rFonts w:ascii="Arial" w:hAnsi="Arial" w:cs="Arial"/>
          <w:sz w:val="20"/>
          <w:szCs w:val="20"/>
        </w:rPr>
        <w:t>Požadavky na zpracování a obsah nabídek dodavatelů, včetně požadavků na prokázání splnění kvalifikace a informací týkající se způsobu podání nabídek jsou uvedeny v této zadávací dokumentaci a jejích nedílných součástech.</w:t>
      </w:r>
    </w:p>
    <w:p w:rsidR="006633B8" w:rsidRPr="00376FDC" w:rsidRDefault="006633B8" w:rsidP="00376FDC">
      <w:pPr>
        <w:pStyle w:val="Nadpis2"/>
      </w:pPr>
      <w:bookmarkStart w:id="8" w:name="_Toc410642817"/>
      <w:r w:rsidRPr="00376FDC">
        <w:t xml:space="preserve">Druh </w:t>
      </w:r>
      <w:r w:rsidR="00BC3491">
        <w:t>výběrového</w:t>
      </w:r>
      <w:r w:rsidRPr="00376FDC">
        <w:t xml:space="preserve"> řízení</w:t>
      </w:r>
      <w:bookmarkEnd w:id="8"/>
    </w:p>
    <w:p w:rsidR="006633B8" w:rsidRPr="00376FDC" w:rsidRDefault="006633B8" w:rsidP="00E35E07">
      <w:pPr>
        <w:spacing w:before="120"/>
        <w:rPr>
          <w:rFonts w:ascii="Arial" w:hAnsi="Arial" w:cs="Arial"/>
          <w:sz w:val="20"/>
          <w:szCs w:val="20"/>
        </w:rPr>
      </w:pPr>
      <w:r w:rsidRPr="00376FDC">
        <w:rPr>
          <w:rFonts w:ascii="Arial" w:hAnsi="Arial" w:cs="Arial"/>
          <w:sz w:val="20"/>
          <w:szCs w:val="20"/>
        </w:rPr>
        <w:t>Jedná se o otevřené zřízení podle ustanovení § 27 zákona</w:t>
      </w:r>
      <w:r w:rsidR="00BC3491">
        <w:rPr>
          <w:rFonts w:ascii="Arial" w:hAnsi="Arial" w:cs="Arial"/>
          <w:sz w:val="20"/>
          <w:szCs w:val="20"/>
        </w:rPr>
        <w:t>.</w:t>
      </w:r>
    </w:p>
    <w:p w:rsidR="006633B8" w:rsidRDefault="006633B8" w:rsidP="00376FDC">
      <w:pPr>
        <w:pStyle w:val="Nadpis2"/>
        <w:ind w:left="584"/>
      </w:pPr>
      <w:bookmarkStart w:id="9" w:name="_Toc410642818"/>
      <w:bookmarkStart w:id="10" w:name="_Ref261984333"/>
      <w:r w:rsidRPr="00376FDC">
        <w:t>Dodatečné informace</w:t>
      </w:r>
      <w:bookmarkEnd w:id="9"/>
      <w:r w:rsidRPr="00376FDC">
        <w:t xml:space="preserve"> </w:t>
      </w:r>
    </w:p>
    <w:p w:rsidR="00B240F7" w:rsidRPr="00B240F7" w:rsidRDefault="00B240F7" w:rsidP="00B240F7">
      <w:pPr>
        <w:rPr>
          <w:lang w:eastAsia="cs-CZ"/>
        </w:rPr>
      </w:pPr>
    </w:p>
    <w:p w:rsidR="00B240F7" w:rsidRPr="00E65601" w:rsidRDefault="00B240F7" w:rsidP="00B240F7">
      <w:pPr>
        <w:rPr>
          <w:rFonts w:cs="Arial"/>
        </w:rPr>
      </w:pPr>
      <w:r w:rsidRPr="00B240F7">
        <w:rPr>
          <w:rFonts w:ascii="Arial" w:hAnsi="Arial" w:cs="Arial"/>
          <w:sz w:val="20"/>
          <w:szCs w:val="20"/>
        </w:rPr>
        <w:t xml:space="preserve">Dodavatel je oprávněn požadovat po zadavateli písemně dodatečné informace k zadávacím podmínkám. </w:t>
      </w:r>
      <w:r w:rsidRPr="00B240F7">
        <w:rPr>
          <w:rFonts w:ascii="Arial" w:hAnsi="Arial" w:cs="Arial"/>
          <w:bCs/>
          <w:iCs/>
          <w:sz w:val="20"/>
          <w:szCs w:val="20"/>
        </w:rPr>
        <w:t xml:space="preserve">Žádosti o dodatečné informace budou adresovány zástupci zadavatele </w:t>
      </w:r>
      <w:r w:rsidRPr="00B240F7">
        <w:rPr>
          <w:rFonts w:ascii="Arial" w:hAnsi="Arial" w:cs="Arial"/>
          <w:sz w:val="20"/>
          <w:szCs w:val="20"/>
        </w:rPr>
        <w:t>uvedenému v článku 1.1 této zadávací dokumentace. Taková žádost musí být písemná a musí být zadavateli prokazatelně doručena nejpozději 6 pracovních dnům před uplynutím lhůty pro podání nabídek</w:t>
      </w:r>
      <w:r>
        <w:rPr>
          <w:rFonts w:cs="Arial"/>
        </w:rPr>
        <w:t>.</w:t>
      </w:r>
    </w:p>
    <w:p w:rsidR="00B240F7" w:rsidRDefault="00B240F7" w:rsidP="00376FDC">
      <w:pPr>
        <w:rPr>
          <w:rFonts w:ascii="Arial" w:hAnsi="Arial" w:cs="Arial"/>
          <w:sz w:val="20"/>
          <w:szCs w:val="20"/>
        </w:rPr>
      </w:pPr>
    </w:p>
    <w:p w:rsidR="006633B8" w:rsidRPr="00376FDC" w:rsidRDefault="006633B8" w:rsidP="00376FDC">
      <w:pPr>
        <w:pStyle w:val="Nadpis2"/>
        <w:ind w:left="584"/>
      </w:pPr>
      <w:bookmarkStart w:id="11" w:name="_Toc410642819"/>
      <w:r w:rsidRPr="00376FDC">
        <w:t>Prohlídka místa plnění</w:t>
      </w:r>
      <w:bookmarkEnd w:id="11"/>
    </w:p>
    <w:p w:rsidR="00B240F7" w:rsidRPr="00B240F7" w:rsidRDefault="00B240F7" w:rsidP="00B240F7">
      <w:pPr>
        <w:spacing w:before="120"/>
        <w:rPr>
          <w:rFonts w:ascii="Arial" w:hAnsi="Arial" w:cs="Arial"/>
          <w:sz w:val="20"/>
          <w:szCs w:val="20"/>
        </w:rPr>
      </w:pPr>
      <w:r w:rsidRPr="00B240F7">
        <w:rPr>
          <w:rFonts w:ascii="Arial" w:hAnsi="Arial" w:cs="Arial"/>
          <w:sz w:val="20"/>
          <w:szCs w:val="20"/>
        </w:rPr>
        <w:t xml:space="preserve">Zadavatel se zavazuje poskytnout zájemcům potřebné informace pro podání nabídky k této zakázce. </w:t>
      </w:r>
    </w:p>
    <w:p w:rsidR="006633B8" w:rsidRDefault="006633B8" w:rsidP="00E35E07">
      <w:pPr>
        <w:spacing w:before="120"/>
        <w:rPr>
          <w:rFonts w:ascii="Arial" w:hAnsi="Arial" w:cs="Arial"/>
          <w:sz w:val="20"/>
          <w:szCs w:val="20"/>
        </w:rPr>
      </w:pPr>
      <w:r w:rsidRPr="00B240F7">
        <w:rPr>
          <w:rFonts w:ascii="Arial" w:hAnsi="Arial" w:cs="Arial"/>
          <w:sz w:val="20"/>
          <w:szCs w:val="20"/>
        </w:rPr>
        <w:t>Vzhledem k nutnosti posouzení náročnosti prací pro účely zpracování nabídky umožní zadavatel</w:t>
      </w:r>
      <w:r w:rsidRPr="00376FDC">
        <w:rPr>
          <w:rFonts w:ascii="Arial" w:hAnsi="Arial" w:cs="Arial"/>
          <w:sz w:val="20"/>
          <w:szCs w:val="20"/>
        </w:rPr>
        <w:t xml:space="preserve"> prohlídku jednoho z míst plnění. </w:t>
      </w:r>
      <w:r w:rsidRPr="00376FDC">
        <w:rPr>
          <w:rFonts w:ascii="Arial" w:hAnsi="Arial" w:cs="Arial"/>
          <w:b/>
          <w:bCs/>
          <w:sz w:val="20"/>
          <w:szCs w:val="20"/>
        </w:rPr>
        <w:t xml:space="preserve">Prohlídka místa plnění se uskuteční dne </w:t>
      </w:r>
      <w:r w:rsidR="00FE66C0" w:rsidRPr="00FE66C0">
        <w:rPr>
          <w:rFonts w:ascii="Arial" w:hAnsi="Arial" w:cs="Arial"/>
          <w:b/>
          <w:bCs/>
          <w:sz w:val="20"/>
          <w:szCs w:val="20"/>
          <w:u w:val="single"/>
        </w:rPr>
        <w:t>7</w:t>
      </w:r>
      <w:r w:rsidRPr="00FE66C0">
        <w:rPr>
          <w:rFonts w:ascii="Arial" w:hAnsi="Arial" w:cs="Arial"/>
          <w:b/>
          <w:bCs/>
          <w:sz w:val="20"/>
          <w:szCs w:val="20"/>
          <w:u w:val="single"/>
        </w:rPr>
        <w:t>.</w:t>
      </w:r>
      <w:r w:rsidR="009424C2" w:rsidRPr="00FE66C0">
        <w:rPr>
          <w:rFonts w:ascii="Arial" w:hAnsi="Arial" w:cs="Arial"/>
          <w:b/>
          <w:bCs/>
          <w:sz w:val="20"/>
          <w:szCs w:val="20"/>
          <w:u w:val="single"/>
        </w:rPr>
        <w:t xml:space="preserve"> </w:t>
      </w:r>
      <w:r w:rsidR="00FE66C0" w:rsidRPr="00FE66C0">
        <w:rPr>
          <w:rFonts w:ascii="Arial" w:hAnsi="Arial" w:cs="Arial"/>
          <w:b/>
          <w:bCs/>
          <w:sz w:val="20"/>
          <w:szCs w:val="20"/>
          <w:u w:val="single"/>
        </w:rPr>
        <w:t>4</w:t>
      </w:r>
      <w:r w:rsidRPr="00FE66C0">
        <w:rPr>
          <w:rFonts w:ascii="Arial" w:hAnsi="Arial" w:cs="Arial"/>
          <w:b/>
          <w:bCs/>
          <w:sz w:val="20"/>
          <w:szCs w:val="20"/>
          <w:u w:val="single"/>
        </w:rPr>
        <w:t>.</w:t>
      </w:r>
      <w:r w:rsidR="009424C2" w:rsidRPr="00FE66C0">
        <w:rPr>
          <w:rFonts w:ascii="Arial" w:hAnsi="Arial" w:cs="Arial"/>
          <w:b/>
          <w:bCs/>
          <w:sz w:val="20"/>
          <w:szCs w:val="20"/>
          <w:u w:val="single"/>
        </w:rPr>
        <w:t xml:space="preserve"> </w:t>
      </w:r>
      <w:r w:rsidRPr="00FE66C0">
        <w:rPr>
          <w:rFonts w:ascii="Arial" w:hAnsi="Arial" w:cs="Arial"/>
          <w:b/>
          <w:bCs/>
          <w:sz w:val="20"/>
          <w:szCs w:val="20"/>
          <w:u w:val="single"/>
        </w:rPr>
        <w:t>201</w:t>
      </w:r>
      <w:r w:rsidR="007735DF" w:rsidRPr="00FE66C0">
        <w:rPr>
          <w:rFonts w:ascii="Arial" w:hAnsi="Arial" w:cs="Arial"/>
          <w:b/>
          <w:bCs/>
          <w:sz w:val="20"/>
          <w:szCs w:val="20"/>
          <w:u w:val="single"/>
        </w:rPr>
        <w:t>5</w:t>
      </w:r>
      <w:r w:rsidRPr="00FE66C0">
        <w:rPr>
          <w:rFonts w:ascii="Arial" w:hAnsi="Arial" w:cs="Arial"/>
          <w:b/>
          <w:bCs/>
          <w:sz w:val="20"/>
          <w:szCs w:val="20"/>
          <w:u w:val="single"/>
        </w:rPr>
        <w:t xml:space="preserve"> v 10 hodin</w:t>
      </w:r>
      <w:r w:rsidRPr="00376FDC">
        <w:rPr>
          <w:rFonts w:ascii="Arial" w:hAnsi="Arial" w:cs="Arial"/>
          <w:b/>
          <w:bCs/>
          <w:sz w:val="20"/>
          <w:szCs w:val="20"/>
        </w:rPr>
        <w:t>.</w:t>
      </w:r>
      <w:r w:rsidRPr="00376FDC">
        <w:rPr>
          <w:rFonts w:ascii="Arial" w:hAnsi="Arial" w:cs="Arial"/>
          <w:sz w:val="20"/>
          <w:szCs w:val="20"/>
        </w:rPr>
        <w:t xml:space="preserve"> Sraz účastníku je v uvedenou </w:t>
      </w:r>
      <w:r w:rsidRPr="009436A7">
        <w:rPr>
          <w:rFonts w:ascii="Arial" w:hAnsi="Arial" w:cs="Arial"/>
          <w:sz w:val="20"/>
          <w:szCs w:val="20"/>
        </w:rPr>
        <w:t>hodinu v</w:t>
      </w:r>
      <w:r w:rsidR="007735DF" w:rsidRPr="009436A7">
        <w:rPr>
          <w:rFonts w:ascii="Arial" w:hAnsi="Arial" w:cs="Arial"/>
          <w:sz w:val="20"/>
          <w:szCs w:val="20"/>
        </w:rPr>
        <w:t>e Hněvicích</w:t>
      </w:r>
      <w:r w:rsidR="007735DF" w:rsidRPr="009424C2">
        <w:rPr>
          <w:rFonts w:ascii="Arial" w:hAnsi="Arial" w:cs="Arial"/>
          <w:sz w:val="20"/>
          <w:szCs w:val="20"/>
        </w:rPr>
        <w:t xml:space="preserve"> sklad ČEPRO, a.s., vrátnice.</w:t>
      </w:r>
    </w:p>
    <w:p w:rsidR="006633B8" w:rsidRDefault="006633B8" w:rsidP="00376FDC">
      <w:pPr>
        <w:rPr>
          <w:rFonts w:ascii="Arial" w:hAnsi="Arial" w:cs="Arial"/>
          <w:b/>
          <w:bCs/>
          <w:sz w:val="20"/>
          <w:szCs w:val="20"/>
        </w:rPr>
      </w:pPr>
    </w:p>
    <w:p w:rsidR="006633B8" w:rsidRPr="00376FDC" w:rsidRDefault="006633B8" w:rsidP="00376FDC">
      <w:pPr>
        <w:rPr>
          <w:rFonts w:ascii="Arial" w:hAnsi="Arial" w:cs="Arial"/>
          <w:sz w:val="20"/>
          <w:szCs w:val="20"/>
        </w:rPr>
      </w:pPr>
      <w:r w:rsidRPr="00376FDC">
        <w:rPr>
          <w:rFonts w:ascii="Arial" w:hAnsi="Arial" w:cs="Arial"/>
          <w:b/>
          <w:bCs/>
          <w:sz w:val="20"/>
          <w:szCs w:val="20"/>
        </w:rPr>
        <w:t xml:space="preserve">Kontaktní osoba ve věcech prohlídky místa plnění je pan Ing. Viktor Stuchlík, email </w:t>
      </w:r>
      <w:hyperlink r:id="rId10" w:history="1">
        <w:r w:rsidR="00B240F7" w:rsidRPr="002835BD">
          <w:rPr>
            <w:rStyle w:val="Hypertextovodkaz"/>
            <w:rFonts w:ascii="Arial" w:hAnsi="Arial" w:cs="Arial"/>
            <w:b/>
            <w:bCs/>
            <w:sz w:val="20"/>
            <w:szCs w:val="20"/>
          </w:rPr>
          <w:t>viktor.stuchlik@ceproas.cz</w:t>
        </w:r>
      </w:hyperlink>
      <w:r w:rsidRPr="00376FDC">
        <w:rPr>
          <w:rFonts w:ascii="Arial" w:hAnsi="Arial" w:cs="Arial"/>
          <w:b/>
          <w:bCs/>
          <w:sz w:val="20"/>
          <w:szCs w:val="20"/>
        </w:rPr>
        <w:t xml:space="preserve">, tel.: 739 240 366. Zájemce o účast na uvedené prohlídce místa plnění se může přihlásit nejpozději </w:t>
      </w:r>
      <w:r w:rsidRPr="009436A7">
        <w:rPr>
          <w:rFonts w:ascii="Arial" w:hAnsi="Arial" w:cs="Arial"/>
          <w:b/>
          <w:bCs/>
          <w:sz w:val="20"/>
          <w:szCs w:val="20"/>
        </w:rPr>
        <w:t xml:space="preserve">do </w:t>
      </w:r>
      <w:r w:rsidR="00FE66C0">
        <w:rPr>
          <w:rFonts w:ascii="Arial" w:hAnsi="Arial" w:cs="Arial"/>
          <w:b/>
          <w:bCs/>
          <w:sz w:val="20"/>
          <w:szCs w:val="20"/>
        </w:rPr>
        <w:t>6</w:t>
      </w:r>
      <w:r w:rsidRPr="009436A7">
        <w:rPr>
          <w:rFonts w:ascii="Arial" w:hAnsi="Arial" w:cs="Arial"/>
          <w:b/>
          <w:bCs/>
          <w:sz w:val="20"/>
          <w:szCs w:val="20"/>
        </w:rPr>
        <w:t>.</w:t>
      </w:r>
      <w:r w:rsidR="009436A7" w:rsidRPr="009436A7">
        <w:rPr>
          <w:rFonts w:ascii="Arial" w:hAnsi="Arial" w:cs="Arial"/>
          <w:b/>
          <w:bCs/>
          <w:sz w:val="20"/>
          <w:szCs w:val="20"/>
        </w:rPr>
        <w:t xml:space="preserve"> </w:t>
      </w:r>
      <w:r w:rsidR="00FE66C0">
        <w:rPr>
          <w:rFonts w:ascii="Arial" w:hAnsi="Arial" w:cs="Arial"/>
          <w:b/>
          <w:bCs/>
          <w:sz w:val="20"/>
          <w:szCs w:val="20"/>
        </w:rPr>
        <w:t>4</w:t>
      </w:r>
      <w:r w:rsidRPr="009436A7">
        <w:rPr>
          <w:rFonts w:ascii="Arial" w:hAnsi="Arial" w:cs="Arial"/>
          <w:b/>
          <w:bCs/>
          <w:sz w:val="20"/>
          <w:szCs w:val="20"/>
        </w:rPr>
        <w:t>.</w:t>
      </w:r>
      <w:r w:rsidR="009436A7" w:rsidRPr="009436A7">
        <w:rPr>
          <w:rFonts w:ascii="Arial" w:hAnsi="Arial" w:cs="Arial"/>
          <w:b/>
          <w:bCs/>
          <w:sz w:val="20"/>
          <w:szCs w:val="20"/>
        </w:rPr>
        <w:t xml:space="preserve"> </w:t>
      </w:r>
      <w:r w:rsidRPr="009436A7">
        <w:rPr>
          <w:rFonts w:ascii="Arial" w:hAnsi="Arial" w:cs="Arial"/>
          <w:b/>
          <w:bCs/>
          <w:sz w:val="20"/>
          <w:szCs w:val="20"/>
        </w:rPr>
        <w:t>201</w:t>
      </w:r>
      <w:r w:rsidR="007735DF" w:rsidRPr="009436A7">
        <w:rPr>
          <w:rFonts w:ascii="Arial" w:hAnsi="Arial" w:cs="Arial"/>
          <w:b/>
          <w:bCs/>
          <w:sz w:val="20"/>
          <w:szCs w:val="20"/>
        </w:rPr>
        <w:t>5</w:t>
      </w:r>
      <w:r w:rsidRPr="009436A7">
        <w:rPr>
          <w:rFonts w:ascii="Arial" w:hAnsi="Arial" w:cs="Arial"/>
          <w:b/>
          <w:bCs/>
          <w:sz w:val="20"/>
          <w:szCs w:val="20"/>
        </w:rPr>
        <w:t xml:space="preserve"> </w:t>
      </w:r>
      <w:r w:rsidR="009436A7" w:rsidRPr="009436A7">
        <w:rPr>
          <w:rFonts w:ascii="Arial" w:hAnsi="Arial" w:cs="Arial"/>
          <w:b/>
          <w:bCs/>
          <w:sz w:val="20"/>
          <w:szCs w:val="20"/>
        </w:rPr>
        <w:t xml:space="preserve">do </w:t>
      </w:r>
      <w:r w:rsidRPr="009436A7">
        <w:rPr>
          <w:rFonts w:ascii="Arial" w:hAnsi="Arial" w:cs="Arial"/>
          <w:b/>
          <w:bCs/>
          <w:sz w:val="20"/>
          <w:szCs w:val="20"/>
        </w:rPr>
        <w:t>10:00 hodin</w:t>
      </w:r>
      <w:r w:rsidRPr="009436A7">
        <w:rPr>
          <w:rFonts w:ascii="Arial" w:hAnsi="Arial" w:cs="Arial"/>
          <w:sz w:val="20"/>
          <w:szCs w:val="20"/>
        </w:rPr>
        <w:t xml:space="preserve"> emailem </w:t>
      </w:r>
      <w:r w:rsidRPr="00376FDC">
        <w:rPr>
          <w:rFonts w:ascii="Arial" w:hAnsi="Arial" w:cs="Arial"/>
          <w:sz w:val="20"/>
          <w:szCs w:val="20"/>
        </w:rPr>
        <w:t xml:space="preserve">na výše uvedené emailové adrese nebo telefonicky na uvedeném telefonním čísle. </w:t>
      </w:r>
    </w:p>
    <w:p w:rsidR="006633B8" w:rsidRDefault="006633B8" w:rsidP="00376FDC">
      <w:pPr>
        <w:rPr>
          <w:rFonts w:ascii="Arial" w:hAnsi="Arial" w:cs="Arial"/>
          <w:sz w:val="20"/>
          <w:szCs w:val="20"/>
        </w:rPr>
      </w:pPr>
    </w:p>
    <w:p w:rsidR="006633B8" w:rsidRPr="00376FDC" w:rsidRDefault="00B240F7" w:rsidP="00376FDC">
      <w:pPr>
        <w:rPr>
          <w:rFonts w:ascii="Arial" w:hAnsi="Arial" w:cs="Arial"/>
          <w:sz w:val="20"/>
          <w:szCs w:val="20"/>
        </w:rPr>
      </w:pPr>
      <w:r>
        <w:rPr>
          <w:rFonts w:ascii="Arial" w:hAnsi="Arial" w:cs="Arial"/>
          <w:sz w:val="20"/>
          <w:szCs w:val="20"/>
        </w:rPr>
        <w:t>Zadavatel doporučuje</w:t>
      </w:r>
      <w:r w:rsidR="006633B8" w:rsidRPr="00376FDC">
        <w:rPr>
          <w:rFonts w:ascii="Arial" w:hAnsi="Arial" w:cs="Arial"/>
          <w:sz w:val="20"/>
          <w:szCs w:val="20"/>
        </w:rPr>
        <w:t>, aby se prohlídky místa plnění z důvodu bezpečnosti zúčastnili maximálně vždy dva zástupci uchazeče o zakázku; pokud jím není statutární orgán nebo člen statutárního orgánu uchazeče, musí se zástupce uchazeče prokázat před prohlídkou písemnou plnou mocí udělenou uchazečem v souladu s obecně závaznými právními předpisy a tuto plnou moc předat před prohlídkou zadavateli, popř. osobě uskutečňující za zadavatele prohlídku místa plnění.</w:t>
      </w:r>
    </w:p>
    <w:p w:rsidR="006633B8" w:rsidRPr="00376FDC" w:rsidRDefault="006633B8" w:rsidP="00376FDC">
      <w:pPr>
        <w:rPr>
          <w:rFonts w:ascii="Arial" w:hAnsi="Arial" w:cs="Arial"/>
          <w:b/>
          <w:bCs/>
          <w:sz w:val="20"/>
          <w:szCs w:val="20"/>
        </w:rPr>
      </w:pPr>
      <w:r w:rsidRPr="00376FDC">
        <w:rPr>
          <w:rFonts w:ascii="Arial" w:hAnsi="Arial" w:cs="Arial"/>
          <w:sz w:val="20"/>
          <w:szCs w:val="20"/>
        </w:rPr>
        <w:t xml:space="preserve">Účastníci prohlídky místa plnění musí mít s sebou vlastní vybavení ochrannými oděvy a pomůckami </w:t>
      </w:r>
      <w:r w:rsidRPr="00B240F7">
        <w:rPr>
          <w:rFonts w:ascii="Arial" w:hAnsi="Arial" w:cs="Arial"/>
          <w:sz w:val="20"/>
          <w:szCs w:val="20"/>
          <w:u w:val="single"/>
        </w:rPr>
        <w:t>do zóny 1 s nebezpečím výbuchu</w:t>
      </w:r>
      <w:r w:rsidRPr="00376FDC">
        <w:rPr>
          <w:rFonts w:ascii="Arial" w:hAnsi="Arial" w:cs="Arial"/>
          <w:sz w:val="20"/>
          <w:szCs w:val="20"/>
        </w:rPr>
        <w:t>. Nebudou-li vybaveni dle těchto bezpečnostních požadavků, nebudou do objektů ČEPRO, a.s. vpuštěni.</w:t>
      </w:r>
    </w:p>
    <w:p w:rsidR="006633B8"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r w:rsidRPr="00376FDC">
        <w:rPr>
          <w:rFonts w:ascii="Arial" w:hAnsi="Arial" w:cs="Arial"/>
          <w:sz w:val="20"/>
          <w:szCs w:val="20"/>
        </w:rPr>
        <w:t xml:space="preserve">Prohlídka místa plnění slouží výhradně k seznámení uchazečů se současným stavem jednoho z míst plnění </w:t>
      </w:r>
      <w:r w:rsidR="005D0401">
        <w:rPr>
          <w:rFonts w:ascii="Arial" w:hAnsi="Arial" w:cs="Arial"/>
          <w:sz w:val="20"/>
          <w:szCs w:val="20"/>
        </w:rPr>
        <w:t>dílčích zakázek zadávaných na základě rámcové smlouvy</w:t>
      </w:r>
      <w:r w:rsidRPr="00376FDC">
        <w:rPr>
          <w:rFonts w:ascii="Arial" w:hAnsi="Arial" w:cs="Arial"/>
          <w:sz w:val="20"/>
          <w:szCs w:val="20"/>
        </w:rPr>
        <w:t>.</w:t>
      </w:r>
    </w:p>
    <w:p w:rsidR="006633B8"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r w:rsidRPr="00376FDC">
        <w:rPr>
          <w:rFonts w:ascii="Arial" w:hAnsi="Arial" w:cs="Arial"/>
          <w:sz w:val="20"/>
          <w:szCs w:val="20"/>
        </w:rPr>
        <w:t xml:space="preserve">Při prohlídce místa plnění mohou uchazeči vznášet ústní dotazy bezprostředně se vztahující k předmětu </w:t>
      </w:r>
      <w:r w:rsidR="00704134">
        <w:rPr>
          <w:rFonts w:ascii="Arial" w:hAnsi="Arial" w:cs="Arial"/>
          <w:sz w:val="20"/>
          <w:szCs w:val="20"/>
        </w:rPr>
        <w:t>této</w:t>
      </w:r>
      <w:r w:rsidRPr="00376FDC">
        <w:rPr>
          <w:rFonts w:ascii="Arial" w:hAnsi="Arial" w:cs="Arial"/>
          <w:sz w:val="20"/>
          <w:szCs w:val="20"/>
        </w:rPr>
        <w:t xml:space="preserve"> zakázky s tím, že ústní odpovědi zadavatele na ně mají pouze informativní charakter a v</w:t>
      </w:r>
      <w:r w:rsidR="00704134">
        <w:rPr>
          <w:rFonts w:ascii="Arial" w:hAnsi="Arial" w:cs="Arial"/>
          <w:sz w:val="20"/>
          <w:szCs w:val="20"/>
        </w:rPr>
        <w:t>e výběrovém</w:t>
      </w:r>
      <w:r w:rsidRPr="00376FDC">
        <w:rPr>
          <w:rFonts w:ascii="Arial" w:hAnsi="Arial" w:cs="Arial"/>
          <w:sz w:val="20"/>
          <w:szCs w:val="20"/>
        </w:rPr>
        <w:t xml:space="preserve"> řízení na tuto zakázku (zejména ve vztahu k předmětu zakázky) jej žádným způsobem nezavazují.  </w:t>
      </w:r>
    </w:p>
    <w:p w:rsidR="006633B8"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r w:rsidRPr="00376FDC">
        <w:rPr>
          <w:rFonts w:ascii="Arial" w:hAnsi="Arial" w:cs="Arial"/>
          <w:sz w:val="20"/>
          <w:szCs w:val="20"/>
        </w:rPr>
        <w:t>V případě, že ústní dotaz uchazeče směřuje k vyjasnění, upřesnění nebo konkretizaci údajů, které jsou již v této zadávací dokumentaci obsažené, nebo pokud  na základě prohlídky místa plnění vzniknou uchazeči jakékoliv další nejasnosti nebo dotazy vztahující se k této zadávací dokumentaci, a uchazeč považuje odpověď na dotazy za nezbytné pro přípravu své nabídky, musí uchazeč vznést takovéto své dodatečné dotazy k zadávací dokumentaci písemně a doručit zadavateli. Zadavatel poskytne tyto dodatečné informace včetně přesného znění žádosti uchazeče i všem ostatním uchazečům</w:t>
      </w:r>
      <w:r w:rsidR="00736574">
        <w:rPr>
          <w:rFonts w:ascii="Arial" w:hAnsi="Arial" w:cs="Arial"/>
          <w:sz w:val="20"/>
          <w:szCs w:val="20"/>
        </w:rPr>
        <w:t xml:space="preserve"> ve smyslu ustanovení zákona</w:t>
      </w:r>
      <w:r w:rsidRPr="00376FDC">
        <w:rPr>
          <w:rFonts w:ascii="Arial" w:hAnsi="Arial" w:cs="Arial"/>
          <w:sz w:val="20"/>
          <w:szCs w:val="20"/>
        </w:rPr>
        <w:t>.</w:t>
      </w:r>
    </w:p>
    <w:p w:rsidR="006633B8" w:rsidRPr="00376FDC" w:rsidRDefault="006633B8" w:rsidP="00376FDC">
      <w:pPr>
        <w:rPr>
          <w:rFonts w:ascii="Arial" w:hAnsi="Arial" w:cs="Arial"/>
          <w:sz w:val="20"/>
          <w:szCs w:val="20"/>
        </w:rPr>
      </w:pPr>
    </w:p>
    <w:p w:rsidR="006633B8" w:rsidRDefault="006633B8" w:rsidP="00376FDC">
      <w:pPr>
        <w:pStyle w:val="Nadpis2"/>
        <w:ind w:left="584"/>
      </w:pPr>
      <w:bookmarkStart w:id="12" w:name="_Toc410642820"/>
      <w:r w:rsidRPr="00376FDC">
        <w:t>Lhůta a místo pro podání nabídky</w:t>
      </w:r>
      <w:bookmarkEnd w:id="12"/>
    </w:p>
    <w:p w:rsidR="00B240F7" w:rsidRDefault="00B240F7" w:rsidP="00B240F7">
      <w:pPr>
        <w:rPr>
          <w:lang w:eastAsia="cs-CZ"/>
        </w:rPr>
      </w:pPr>
    </w:p>
    <w:p w:rsidR="00B240F7" w:rsidRPr="00CA0F93" w:rsidRDefault="00B240F7" w:rsidP="00B240F7">
      <w:pPr>
        <w:rPr>
          <w:rFonts w:ascii="Arial" w:hAnsi="Arial" w:cs="Arial"/>
          <w:sz w:val="20"/>
          <w:szCs w:val="20"/>
        </w:rPr>
      </w:pPr>
      <w:r w:rsidRPr="00CA0F93">
        <w:rPr>
          <w:rFonts w:ascii="Arial" w:hAnsi="Arial" w:cs="Arial"/>
          <w:sz w:val="20"/>
          <w:szCs w:val="20"/>
        </w:rPr>
        <w:t xml:space="preserve">Lhůta a místo pro podání nabídky: </w:t>
      </w:r>
      <w:r w:rsidRPr="00CA0F93">
        <w:rPr>
          <w:rFonts w:ascii="Arial" w:hAnsi="Arial" w:cs="Arial"/>
          <w:sz w:val="20"/>
          <w:szCs w:val="20"/>
        </w:rPr>
        <w:tab/>
      </w:r>
      <w:r w:rsidR="00FE66C0" w:rsidRPr="00FE66C0">
        <w:rPr>
          <w:rFonts w:ascii="Arial" w:hAnsi="Arial" w:cs="Arial"/>
          <w:b/>
          <w:color w:val="FF0000"/>
          <w:sz w:val="20"/>
          <w:szCs w:val="20"/>
        </w:rPr>
        <w:t>16</w:t>
      </w:r>
      <w:r w:rsidRPr="00FE66C0">
        <w:rPr>
          <w:rFonts w:ascii="Arial" w:hAnsi="Arial" w:cs="Arial"/>
          <w:b/>
          <w:color w:val="FF0000"/>
          <w:sz w:val="20"/>
          <w:szCs w:val="20"/>
        </w:rPr>
        <w:t xml:space="preserve">. </w:t>
      </w:r>
      <w:r w:rsidR="00FE66C0" w:rsidRPr="00FE66C0">
        <w:rPr>
          <w:rFonts w:ascii="Arial" w:hAnsi="Arial" w:cs="Arial"/>
          <w:b/>
          <w:color w:val="FF0000"/>
          <w:sz w:val="20"/>
          <w:szCs w:val="20"/>
        </w:rPr>
        <w:t>4</w:t>
      </w:r>
      <w:r w:rsidRPr="00FE66C0">
        <w:rPr>
          <w:rFonts w:ascii="Arial" w:hAnsi="Arial" w:cs="Arial"/>
          <w:b/>
          <w:color w:val="FF0000"/>
          <w:sz w:val="20"/>
          <w:szCs w:val="20"/>
        </w:rPr>
        <w:t>. 201</w:t>
      </w:r>
      <w:r w:rsidR="007735DF" w:rsidRPr="00FE66C0">
        <w:rPr>
          <w:rFonts w:ascii="Arial" w:hAnsi="Arial" w:cs="Arial"/>
          <w:b/>
          <w:color w:val="FF0000"/>
          <w:sz w:val="20"/>
          <w:szCs w:val="20"/>
        </w:rPr>
        <w:t>5</w:t>
      </w:r>
      <w:r w:rsidRPr="00FE66C0">
        <w:rPr>
          <w:rFonts w:ascii="Arial" w:hAnsi="Arial" w:cs="Arial"/>
          <w:b/>
          <w:color w:val="FF0000"/>
          <w:sz w:val="20"/>
          <w:szCs w:val="20"/>
        </w:rPr>
        <w:t xml:space="preserve"> do 10:00</w:t>
      </w:r>
      <w:r w:rsidRPr="00FE66C0">
        <w:rPr>
          <w:rFonts w:ascii="Arial" w:hAnsi="Arial" w:cs="Arial"/>
          <w:sz w:val="20"/>
          <w:szCs w:val="20"/>
        </w:rPr>
        <w:t xml:space="preserve"> </w:t>
      </w:r>
      <w:r w:rsidRPr="00FE66C0">
        <w:rPr>
          <w:rFonts w:ascii="Arial" w:hAnsi="Arial" w:cs="Arial"/>
          <w:b/>
          <w:sz w:val="20"/>
          <w:szCs w:val="20"/>
        </w:rPr>
        <w:t>hod</w:t>
      </w:r>
      <w:r w:rsidRPr="00FE66C0">
        <w:rPr>
          <w:rFonts w:ascii="Arial" w:hAnsi="Arial" w:cs="Arial"/>
          <w:sz w:val="20"/>
          <w:szCs w:val="20"/>
        </w:rPr>
        <w:t xml:space="preserve"> na níže</w:t>
      </w:r>
      <w:r w:rsidRPr="00CA0F93">
        <w:rPr>
          <w:rFonts w:ascii="Arial" w:hAnsi="Arial" w:cs="Arial"/>
          <w:sz w:val="20"/>
          <w:szCs w:val="20"/>
        </w:rPr>
        <w:t xml:space="preserve"> uvedenou adresu:</w:t>
      </w:r>
    </w:p>
    <w:p w:rsidR="00B240F7" w:rsidRPr="00CA0F93" w:rsidRDefault="00B240F7" w:rsidP="00B240F7">
      <w:pPr>
        <w:rPr>
          <w:rFonts w:ascii="Arial" w:hAnsi="Arial" w:cs="Arial"/>
          <w:sz w:val="20"/>
          <w:szCs w:val="20"/>
        </w:rPr>
      </w:pPr>
    </w:p>
    <w:p w:rsidR="00B240F7" w:rsidRPr="00CA0F93" w:rsidRDefault="00B240F7" w:rsidP="00B240F7">
      <w:pPr>
        <w:rPr>
          <w:rFonts w:ascii="Arial" w:hAnsi="Arial" w:cs="Arial"/>
          <w:sz w:val="20"/>
          <w:szCs w:val="20"/>
        </w:rPr>
      </w:pPr>
      <w:r w:rsidRPr="00CA0F93">
        <w:rPr>
          <w:rFonts w:ascii="Arial" w:hAnsi="Arial" w:cs="Arial"/>
          <w:sz w:val="20"/>
          <w:szCs w:val="20"/>
        </w:rPr>
        <w:t>ČEPRO, a. s.</w:t>
      </w:r>
    </w:p>
    <w:p w:rsidR="00B240F7" w:rsidRPr="00CA0F93" w:rsidRDefault="00B240F7" w:rsidP="00B240F7">
      <w:pPr>
        <w:rPr>
          <w:rFonts w:ascii="Arial" w:hAnsi="Arial" w:cs="Arial"/>
          <w:bCs/>
          <w:sz w:val="20"/>
          <w:szCs w:val="20"/>
        </w:rPr>
      </w:pPr>
      <w:r w:rsidRPr="00CA0F93">
        <w:rPr>
          <w:rFonts w:ascii="Arial" w:hAnsi="Arial" w:cs="Arial"/>
          <w:bCs/>
          <w:sz w:val="20"/>
          <w:szCs w:val="20"/>
        </w:rPr>
        <w:lastRenderedPageBreak/>
        <w:t>Dělnická 213/12</w:t>
      </w:r>
      <w:r w:rsidR="00CA0F93">
        <w:rPr>
          <w:rFonts w:ascii="Arial" w:hAnsi="Arial" w:cs="Arial"/>
          <w:bCs/>
          <w:sz w:val="20"/>
          <w:szCs w:val="20"/>
        </w:rPr>
        <w:t>, Holešovice</w:t>
      </w:r>
      <w:r w:rsidRPr="00CA0F93">
        <w:rPr>
          <w:rFonts w:ascii="Arial" w:hAnsi="Arial" w:cs="Arial"/>
          <w:bCs/>
          <w:sz w:val="20"/>
          <w:szCs w:val="20"/>
        </w:rPr>
        <w:t xml:space="preserve"> </w:t>
      </w:r>
    </w:p>
    <w:p w:rsidR="00B240F7" w:rsidRPr="00CA0F93" w:rsidRDefault="00B240F7" w:rsidP="00B240F7">
      <w:pPr>
        <w:rPr>
          <w:rFonts w:ascii="Arial" w:hAnsi="Arial" w:cs="Arial"/>
          <w:bCs/>
          <w:sz w:val="20"/>
          <w:szCs w:val="20"/>
        </w:rPr>
      </w:pPr>
      <w:r w:rsidRPr="00CA0F93">
        <w:rPr>
          <w:rFonts w:ascii="Arial" w:hAnsi="Arial" w:cs="Arial"/>
          <w:bCs/>
          <w:sz w:val="20"/>
          <w:szCs w:val="20"/>
        </w:rPr>
        <w:t>170</w:t>
      </w:r>
      <w:r w:rsidR="0079418D">
        <w:rPr>
          <w:rFonts w:ascii="Arial" w:hAnsi="Arial" w:cs="Arial"/>
          <w:bCs/>
          <w:sz w:val="20"/>
          <w:szCs w:val="20"/>
        </w:rPr>
        <w:t xml:space="preserve"> </w:t>
      </w:r>
      <w:r w:rsidRPr="00CA0F93">
        <w:rPr>
          <w:rFonts w:ascii="Arial" w:hAnsi="Arial" w:cs="Arial"/>
          <w:bCs/>
          <w:sz w:val="20"/>
          <w:szCs w:val="20"/>
        </w:rPr>
        <w:t>0</w:t>
      </w:r>
      <w:r w:rsidR="00CA0F93">
        <w:rPr>
          <w:rFonts w:ascii="Arial" w:hAnsi="Arial" w:cs="Arial"/>
          <w:bCs/>
          <w:sz w:val="20"/>
          <w:szCs w:val="20"/>
        </w:rPr>
        <w:t>0</w:t>
      </w:r>
      <w:r w:rsidRPr="00CA0F93">
        <w:rPr>
          <w:rFonts w:ascii="Arial" w:hAnsi="Arial" w:cs="Arial"/>
          <w:bCs/>
          <w:sz w:val="20"/>
          <w:szCs w:val="20"/>
        </w:rPr>
        <w:t xml:space="preserve"> Praha 7</w:t>
      </w:r>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r w:rsidRPr="00376FDC">
        <w:rPr>
          <w:rFonts w:ascii="Arial" w:hAnsi="Arial" w:cs="Arial"/>
          <w:sz w:val="20"/>
          <w:szCs w:val="20"/>
        </w:rPr>
        <w:t xml:space="preserve">Nabídka musí být podána v řádně uzavřené obálce označené názvem zakázky „Rámcová smlouva – strojní opravy skladovacích nádrží“ a slovy „NEOTVÍRAT“. Na obálce bude rovněž uvedena adresa uchazeče, na niž je možné případně zaslat oznámení, ve kterém zadavatel vyrozumí uchazeče o tom, že jeho nabídka byla podána po uplynutí lhůty pro podání nabídek. </w:t>
      </w:r>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r w:rsidRPr="00376FDC">
        <w:rPr>
          <w:rFonts w:ascii="Arial" w:hAnsi="Arial" w:cs="Arial"/>
          <w:sz w:val="20"/>
          <w:szCs w:val="20"/>
        </w:rPr>
        <w:t xml:space="preserve">Nabídky je možné podat osobně nebo zasláním na výše uvedenou adresu. </w:t>
      </w:r>
    </w:p>
    <w:p w:rsidR="006633B8"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r w:rsidRPr="00376FDC">
        <w:rPr>
          <w:rFonts w:ascii="Arial" w:hAnsi="Arial" w:cs="Arial"/>
          <w:sz w:val="20"/>
          <w:szCs w:val="20"/>
        </w:rPr>
        <w:t xml:space="preserve">Pro účely osobního podání nabídek je </w:t>
      </w:r>
      <w:r w:rsidR="00B240F7">
        <w:rPr>
          <w:rFonts w:ascii="Arial" w:hAnsi="Arial" w:cs="Arial"/>
          <w:sz w:val="20"/>
          <w:szCs w:val="20"/>
        </w:rPr>
        <w:t>podatelna společnosti ČEPRO, a.s.</w:t>
      </w:r>
      <w:r w:rsidRPr="00376FDC">
        <w:rPr>
          <w:rFonts w:ascii="Arial" w:hAnsi="Arial" w:cs="Arial"/>
          <w:sz w:val="20"/>
          <w:szCs w:val="20"/>
        </w:rPr>
        <w:t xml:space="preserve"> otevřena v pracovní dny od </w:t>
      </w:r>
      <w:r w:rsidR="00B240F7">
        <w:rPr>
          <w:rFonts w:ascii="Arial" w:hAnsi="Arial" w:cs="Arial"/>
          <w:sz w:val="20"/>
          <w:szCs w:val="20"/>
        </w:rPr>
        <w:t>8</w:t>
      </w:r>
      <w:r w:rsidRPr="00376FDC">
        <w:rPr>
          <w:rFonts w:ascii="Arial" w:hAnsi="Arial" w:cs="Arial"/>
          <w:sz w:val="20"/>
          <w:szCs w:val="20"/>
        </w:rPr>
        <w:t xml:space="preserve">:00 do </w:t>
      </w:r>
      <w:r w:rsidR="00B240F7">
        <w:rPr>
          <w:rFonts w:ascii="Arial" w:hAnsi="Arial" w:cs="Arial"/>
          <w:sz w:val="20"/>
          <w:szCs w:val="20"/>
        </w:rPr>
        <w:t>14</w:t>
      </w:r>
      <w:r w:rsidRPr="00376FDC">
        <w:rPr>
          <w:rFonts w:ascii="Arial" w:hAnsi="Arial" w:cs="Arial"/>
          <w:sz w:val="20"/>
          <w:szCs w:val="20"/>
        </w:rPr>
        <w:t xml:space="preserve">:00 hodin. </w:t>
      </w:r>
    </w:p>
    <w:p w:rsidR="006633B8"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r w:rsidRPr="00376FDC">
        <w:rPr>
          <w:rFonts w:ascii="Arial" w:hAnsi="Arial" w:cs="Arial"/>
          <w:sz w:val="20"/>
          <w:szCs w:val="20"/>
        </w:rPr>
        <w:t>V případě zaslání nabídky musí uchazeč zajistit, aby byla nabídka doručena na výše uvedenou adresu nejpozději do konce výše uvedené lhůty pro podání nabídky.</w:t>
      </w:r>
    </w:p>
    <w:p w:rsidR="006633B8" w:rsidRPr="00376FDC" w:rsidRDefault="006633B8" w:rsidP="00376FDC">
      <w:pPr>
        <w:rPr>
          <w:rFonts w:ascii="Arial" w:hAnsi="Arial" w:cs="Arial"/>
          <w:sz w:val="20"/>
          <w:szCs w:val="20"/>
        </w:rPr>
      </w:pPr>
    </w:p>
    <w:p w:rsidR="006633B8" w:rsidRPr="00376FDC" w:rsidRDefault="006633B8" w:rsidP="00376FDC">
      <w:pPr>
        <w:pStyle w:val="Nadpis2"/>
        <w:ind w:left="584"/>
      </w:pPr>
      <w:bookmarkStart w:id="13" w:name="_Toc410642821"/>
      <w:r w:rsidRPr="00376FDC">
        <w:t>Zadávací lhůta</w:t>
      </w:r>
      <w:bookmarkEnd w:id="13"/>
    </w:p>
    <w:p w:rsidR="006633B8" w:rsidRPr="00376FDC" w:rsidRDefault="006633B8" w:rsidP="00E35E07">
      <w:pPr>
        <w:spacing w:before="120"/>
        <w:rPr>
          <w:rFonts w:ascii="Arial" w:hAnsi="Arial" w:cs="Arial"/>
          <w:sz w:val="20"/>
          <w:szCs w:val="20"/>
        </w:rPr>
      </w:pPr>
      <w:r w:rsidRPr="00376FDC">
        <w:rPr>
          <w:rFonts w:ascii="Arial" w:hAnsi="Arial" w:cs="Arial"/>
          <w:sz w:val="20"/>
          <w:szCs w:val="20"/>
        </w:rPr>
        <w:t xml:space="preserve">Zadávací lhůta </w:t>
      </w:r>
      <w:r w:rsidR="00CA0F93">
        <w:rPr>
          <w:rFonts w:ascii="Arial" w:hAnsi="Arial" w:cs="Arial"/>
          <w:sz w:val="20"/>
          <w:szCs w:val="20"/>
        </w:rPr>
        <w:t xml:space="preserve">ve smyslu ustanovení § 43 zákona </w:t>
      </w:r>
      <w:r w:rsidRPr="00376FDC">
        <w:rPr>
          <w:rFonts w:ascii="Arial" w:hAnsi="Arial" w:cs="Arial"/>
          <w:sz w:val="20"/>
          <w:szCs w:val="20"/>
        </w:rPr>
        <w:t>se stanovuje ve lhůtě 120 dnů ode dne uplynutí lhůty pro podání nabídek.</w:t>
      </w:r>
    </w:p>
    <w:p w:rsidR="006633B8" w:rsidRPr="00376FDC" w:rsidRDefault="006633B8" w:rsidP="00376FDC">
      <w:pPr>
        <w:rPr>
          <w:rFonts w:ascii="Arial" w:hAnsi="Arial" w:cs="Arial"/>
          <w:sz w:val="20"/>
          <w:szCs w:val="20"/>
        </w:rPr>
      </w:pPr>
    </w:p>
    <w:p w:rsidR="006633B8" w:rsidRPr="00376FDC" w:rsidRDefault="006633B8" w:rsidP="00376FDC">
      <w:pPr>
        <w:pStyle w:val="Nadpis2"/>
        <w:ind w:left="584"/>
      </w:pPr>
      <w:bookmarkStart w:id="14" w:name="_Toc410642822"/>
      <w:r w:rsidRPr="00376FDC">
        <w:t>Otevírání obálek s nabídkami</w:t>
      </w:r>
      <w:bookmarkEnd w:id="14"/>
    </w:p>
    <w:p w:rsidR="0079418D" w:rsidRPr="00D4004D" w:rsidRDefault="0079418D" w:rsidP="00D4004D">
      <w:pPr>
        <w:spacing w:before="120"/>
        <w:rPr>
          <w:rFonts w:ascii="Arial" w:hAnsi="Arial" w:cs="Arial"/>
          <w:b/>
          <w:bCs/>
          <w:sz w:val="20"/>
          <w:szCs w:val="20"/>
        </w:rPr>
      </w:pPr>
      <w:r w:rsidRPr="00D4004D">
        <w:rPr>
          <w:rFonts w:ascii="Arial" w:hAnsi="Arial" w:cs="Arial"/>
          <w:sz w:val="20"/>
          <w:szCs w:val="20"/>
        </w:rPr>
        <w:t>Otevírání obálek s nabídkami bude provedeno dne:</w:t>
      </w:r>
      <w:r w:rsidRPr="00D4004D">
        <w:rPr>
          <w:rFonts w:ascii="Arial" w:hAnsi="Arial" w:cs="Arial"/>
          <w:sz w:val="20"/>
          <w:szCs w:val="20"/>
        </w:rPr>
        <w:tab/>
      </w:r>
      <w:r w:rsidRPr="00D4004D">
        <w:rPr>
          <w:rFonts w:ascii="Arial" w:hAnsi="Arial" w:cs="Arial"/>
          <w:color w:val="FF0000"/>
          <w:sz w:val="20"/>
          <w:szCs w:val="20"/>
        </w:rPr>
        <w:t xml:space="preserve"> </w:t>
      </w:r>
      <w:r w:rsidR="00FE66C0" w:rsidRPr="00FE66C0">
        <w:rPr>
          <w:rFonts w:ascii="Arial" w:hAnsi="Arial" w:cs="Arial"/>
          <w:b/>
          <w:sz w:val="20"/>
          <w:szCs w:val="20"/>
        </w:rPr>
        <w:t>16</w:t>
      </w:r>
      <w:r w:rsidRPr="00FE66C0">
        <w:rPr>
          <w:rFonts w:ascii="Arial" w:hAnsi="Arial" w:cs="Arial"/>
          <w:b/>
          <w:sz w:val="20"/>
          <w:szCs w:val="20"/>
        </w:rPr>
        <w:t xml:space="preserve">. </w:t>
      </w:r>
      <w:r w:rsidR="00FE66C0" w:rsidRPr="00FE66C0">
        <w:rPr>
          <w:rFonts w:ascii="Arial" w:hAnsi="Arial" w:cs="Arial"/>
          <w:b/>
          <w:sz w:val="20"/>
          <w:szCs w:val="20"/>
        </w:rPr>
        <w:t>4</w:t>
      </w:r>
      <w:r w:rsidRPr="00FE66C0">
        <w:rPr>
          <w:rFonts w:ascii="Arial" w:hAnsi="Arial" w:cs="Arial"/>
          <w:b/>
          <w:sz w:val="20"/>
          <w:szCs w:val="20"/>
        </w:rPr>
        <w:t xml:space="preserve">. </w:t>
      </w:r>
      <w:r w:rsidRPr="00FE66C0">
        <w:rPr>
          <w:rFonts w:ascii="Arial" w:hAnsi="Arial" w:cs="Arial"/>
          <w:b/>
          <w:bCs/>
          <w:sz w:val="20"/>
          <w:szCs w:val="20"/>
        </w:rPr>
        <w:t>201</w:t>
      </w:r>
      <w:r w:rsidR="009436A7" w:rsidRPr="00FE66C0">
        <w:rPr>
          <w:rFonts w:ascii="Arial" w:hAnsi="Arial" w:cs="Arial"/>
          <w:b/>
          <w:bCs/>
          <w:sz w:val="20"/>
          <w:szCs w:val="20"/>
        </w:rPr>
        <w:t>5</w:t>
      </w:r>
      <w:r w:rsidRPr="00FE66C0">
        <w:rPr>
          <w:rFonts w:ascii="Arial" w:hAnsi="Arial" w:cs="Arial"/>
          <w:sz w:val="20"/>
          <w:szCs w:val="20"/>
        </w:rPr>
        <w:t xml:space="preserve"> </w:t>
      </w:r>
      <w:r w:rsidRPr="00FE66C0">
        <w:rPr>
          <w:rFonts w:ascii="Arial" w:hAnsi="Arial" w:cs="Arial"/>
          <w:b/>
          <w:sz w:val="20"/>
          <w:szCs w:val="20"/>
        </w:rPr>
        <w:t>v 10:10</w:t>
      </w:r>
      <w:r w:rsidRPr="00FE66C0">
        <w:rPr>
          <w:rFonts w:ascii="Arial" w:hAnsi="Arial" w:cs="Arial"/>
          <w:b/>
          <w:bCs/>
          <w:sz w:val="20"/>
          <w:szCs w:val="20"/>
        </w:rPr>
        <w:t xml:space="preserve"> </w:t>
      </w:r>
      <w:r w:rsidRPr="00FE66C0">
        <w:rPr>
          <w:rFonts w:ascii="Arial" w:hAnsi="Arial" w:cs="Arial"/>
          <w:b/>
          <w:sz w:val="20"/>
          <w:szCs w:val="20"/>
        </w:rPr>
        <w:t>hodin</w:t>
      </w:r>
      <w:r w:rsidRPr="00D4004D">
        <w:rPr>
          <w:rFonts w:ascii="Arial" w:hAnsi="Arial" w:cs="Arial"/>
          <w:b/>
          <w:bCs/>
          <w:color w:val="FF0000"/>
          <w:sz w:val="20"/>
          <w:szCs w:val="20"/>
        </w:rPr>
        <w:t xml:space="preserve"> </w:t>
      </w:r>
    </w:p>
    <w:p w:rsidR="0079418D" w:rsidRPr="00D4004D" w:rsidRDefault="0079418D" w:rsidP="00D4004D">
      <w:pPr>
        <w:spacing w:before="120"/>
        <w:ind w:left="4245" w:hanging="4245"/>
        <w:rPr>
          <w:rFonts w:ascii="Arial" w:hAnsi="Arial" w:cs="Arial"/>
          <w:sz w:val="20"/>
          <w:szCs w:val="20"/>
        </w:rPr>
      </w:pPr>
      <w:r w:rsidRPr="00D4004D">
        <w:rPr>
          <w:rFonts w:ascii="Arial" w:hAnsi="Arial" w:cs="Arial"/>
          <w:sz w:val="20"/>
          <w:szCs w:val="20"/>
        </w:rPr>
        <w:t>Místo otevírání obálek s nabídkami:  </w:t>
      </w:r>
      <w:r w:rsidRPr="00D4004D">
        <w:rPr>
          <w:rFonts w:ascii="Arial" w:hAnsi="Arial" w:cs="Arial"/>
          <w:sz w:val="20"/>
          <w:szCs w:val="20"/>
        </w:rPr>
        <w:tab/>
      </w:r>
      <w:r w:rsidRPr="00D4004D">
        <w:rPr>
          <w:rFonts w:ascii="Arial" w:hAnsi="Arial" w:cs="Arial"/>
          <w:sz w:val="20"/>
          <w:szCs w:val="20"/>
        </w:rPr>
        <w:tab/>
        <w:t>ČEPRO, a.s., Dělnická 213/12, 170</w:t>
      </w:r>
      <w:r w:rsidR="00D4004D">
        <w:rPr>
          <w:rFonts w:ascii="Arial" w:hAnsi="Arial" w:cs="Arial"/>
          <w:sz w:val="20"/>
          <w:szCs w:val="20"/>
        </w:rPr>
        <w:t xml:space="preserve"> </w:t>
      </w:r>
      <w:r w:rsidRPr="00D4004D">
        <w:rPr>
          <w:rFonts w:ascii="Arial" w:hAnsi="Arial" w:cs="Arial"/>
          <w:sz w:val="20"/>
          <w:szCs w:val="20"/>
        </w:rPr>
        <w:t xml:space="preserve">04 Praha 7 </w:t>
      </w:r>
    </w:p>
    <w:p w:rsidR="008277F9" w:rsidRDefault="008277F9" w:rsidP="008277F9">
      <w:pPr>
        <w:rPr>
          <w:rFonts w:ascii="Arial" w:hAnsi="Arial" w:cs="Arial"/>
          <w:sz w:val="20"/>
          <w:szCs w:val="20"/>
        </w:rPr>
      </w:pPr>
    </w:p>
    <w:p w:rsidR="0079418D" w:rsidRPr="00376FDC" w:rsidRDefault="008277F9" w:rsidP="008277F9">
      <w:pPr>
        <w:rPr>
          <w:rFonts w:ascii="Arial" w:hAnsi="Arial" w:cs="Arial"/>
          <w:sz w:val="20"/>
          <w:szCs w:val="20"/>
        </w:rPr>
      </w:pPr>
      <w:r>
        <w:rPr>
          <w:rFonts w:ascii="Arial" w:hAnsi="Arial" w:cs="Arial"/>
          <w:sz w:val="20"/>
          <w:szCs w:val="20"/>
        </w:rPr>
        <w:t>Otevírání obálek se mohou účastnit uchazeči, jejichž nabídka byla doručena ve lhůtě pro podání nabídek, nejvýše však jeden zástupce uchazeče. Tento zástupce, pokud není statutárním orgánem nebo členem statutárního orgánu uchazeče anebo prokuristou společnosti uchazeče, je povinen se zadavateli prokázat originálem plné moci podepsané osobou/osobami oprávněnou/oprávněnými jednat za uchazeče</w:t>
      </w:r>
    </w:p>
    <w:p w:rsidR="006633B8" w:rsidRPr="00376FDC" w:rsidRDefault="006633B8" w:rsidP="00376FDC">
      <w:pPr>
        <w:pStyle w:val="Nadpis2"/>
        <w:ind w:left="584"/>
      </w:pPr>
      <w:bookmarkStart w:id="15" w:name="_Toc410642823"/>
      <w:r w:rsidRPr="00376FDC">
        <w:t>Varianty nabídky</w:t>
      </w:r>
      <w:bookmarkEnd w:id="15"/>
    </w:p>
    <w:p w:rsidR="006633B8" w:rsidRPr="00376FDC" w:rsidRDefault="006633B8" w:rsidP="00E35E07">
      <w:pPr>
        <w:spacing w:before="120"/>
        <w:rPr>
          <w:rFonts w:ascii="Arial" w:hAnsi="Arial" w:cs="Arial"/>
          <w:sz w:val="20"/>
          <w:szCs w:val="20"/>
        </w:rPr>
      </w:pPr>
      <w:r w:rsidRPr="00376FDC">
        <w:rPr>
          <w:rFonts w:ascii="Arial" w:hAnsi="Arial" w:cs="Arial"/>
          <w:sz w:val="20"/>
          <w:szCs w:val="20"/>
        </w:rPr>
        <w:t>Zadavatel nepřipouští varianty nabídky.</w:t>
      </w:r>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p>
    <w:p w:rsidR="006633B8" w:rsidRPr="00376FDC" w:rsidRDefault="006633B8" w:rsidP="00376FDC">
      <w:pPr>
        <w:pStyle w:val="Nadpis1"/>
        <w:spacing w:before="0"/>
      </w:pPr>
      <w:bookmarkStart w:id="16" w:name="_Toc283637634"/>
      <w:bookmarkStart w:id="17" w:name="_Toc283637740"/>
      <w:bookmarkStart w:id="18" w:name="_Toc283637635"/>
      <w:bookmarkStart w:id="19" w:name="_Toc283637741"/>
      <w:bookmarkStart w:id="20" w:name="_Toc283637636"/>
      <w:bookmarkStart w:id="21" w:name="_Toc283637742"/>
      <w:bookmarkStart w:id="22" w:name="_Toc283637637"/>
      <w:bookmarkStart w:id="23" w:name="_Toc283637743"/>
      <w:bookmarkStart w:id="24" w:name="_Toc283637638"/>
      <w:bookmarkStart w:id="25" w:name="_Toc283637744"/>
      <w:bookmarkStart w:id="26" w:name="_Toc410642824"/>
      <w:bookmarkEnd w:id="10"/>
      <w:bookmarkEnd w:id="16"/>
      <w:bookmarkEnd w:id="17"/>
      <w:bookmarkEnd w:id="18"/>
      <w:bookmarkEnd w:id="19"/>
      <w:bookmarkEnd w:id="20"/>
      <w:bookmarkEnd w:id="21"/>
      <w:bookmarkEnd w:id="22"/>
      <w:bookmarkEnd w:id="23"/>
      <w:bookmarkEnd w:id="24"/>
      <w:bookmarkEnd w:id="25"/>
      <w:r w:rsidRPr="00376FDC">
        <w:t>Vymezení předmětu</w:t>
      </w:r>
      <w:r w:rsidR="00CA0F93">
        <w:t xml:space="preserve"> </w:t>
      </w:r>
      <w:r w:rsidRPr="00376FDC">
        <w:t>zakázky</w:t>
      </w:r>
      <w:bookmarkEnd w:id="26"/>
    </w:p>
    <w:p w:rsidR="006633B8" w:rsidRPr="00376FDC" w:rsidRDefault="006633B8" w:rsidP="00376FDC">
      <w:pPr>
        <w:pStyle w:val="Nadpis1"/>
        <w:numPr>
          <w:ilvl w:val="0"/>
          <w:numId w:val="0"/>
        </w:numPr>
        <w:spacing w:before="0"/>
        <w:ind w:left="17"/>
        <w:rPr>
          <w:rFonts w:cs="Times New Roman"/>
          <w:b w:val="0"/>
          <w:bCs w:val="0"/>
          <w:sz w:val="20"/>
          <w:szCs w:val="20"/>
        </w:rPr>
      </w:pPr>
    </w:p>
    <w:p w:rsidR="006633B8" w:rsidRDefault="006633B8" w:rsidP="00376FDC">
      <w:pPr>
        <w:pStyle w:val="Nadpis2"/>
        <w:spacing w:before="0"/>
      </w:pPr>
      <w:bookmarkStart w:id="27" w:name="_Toc283637640"/>
      <w:bookmarkStart w:id="28" w:name="_Toc283637746"/>
      <w:bookmarkStart w:id="29" w:name="_Toc410642825"/>
      <w:bookmarkEnd w:id="27"/>
      <w:bookmarkEnd w:id="28"/>
      <w:r w:rsidRPr="00376FDC">
        <w:t>Předmět zakázky</w:t>
      </w:r>
      <w:bookmarkEnd w:id="29"/>
    </w:p>
    <w:p w:rsidR="00D4004D" w:rsidRPr="00D4004D" w:rsidRDefault="00D4004D" w:rsidP="00D4004D">
      <w:pPr>
        <w:rPr>
          <w:lang w:eastAsia="cs-CZ"/>
        </w:rPr>
      </w:pPr>
    </w:p>
    <w:p w:rsidR="006633B8" w:rsidRPr="00376FDC" w:rsidRDefault="006633B8" w:rsidP="00376FDC">
      <w:pPr>
        <w:pStyle w:val="Nadpis1"/>
        <w:numPr>
          <w:ilvl w:val="0"/>
          <w:numId w:val="0"/>
        </w:numPr>
        <w:spacing w:before="0"/>
        <w:rPr>
          <w:rFonts w:cs="Times New Roman"/>
          <w:b w:val="0"/>
          <w:bCs w:val="0"/>
          <w:sz w:val="20"/>
          <w:szCs w:val="20"/>
        </w:rPr>
      </w:pPr>
    </w:p>
    <w:p w:rsidR="006633B8" w:rsidRPr="00376FDC" w:rsidRDefault="006633B8" w:rsidP="00376FDC">
      <w:pPr>
        <w:pStyle w:val="Nadpis1"/>
        <w:numPr>
          <w:ilvl w:val="0"/>
          <w:numId w:val="0"/>
        </w:numPr>
        <w:spacing w:before="0"/>
        <w:rPr>
          <w:rFonts w:cs="Times New Roman"/>
          <w:b w:val="0"/>
          <w:bCs w:val="0"/>
          <w:sz w:val="20"/>
          <w:szCs w:val="20"/>
        </w:rPr>
      </w:pPr>
      <w:bookmarkStart w:id="30" w:name="_Toc283637748"/>
      <w:bookmarkStart w:id="31" w:name="_Toc285917210"/>
      <w:bookmarkStart w:id="32" w:name="_Toc410642826"/>
      <w:r w:rsidRPr="00376FDC">
        <w:rPr>
          <w:b w:val="0"/>
          <w:bCs w:val="0"/>
          <w:kern w:val="0"/>
          <w:sz w:val="20"/>
          <w:szCs w:val="20"/>
        </w:rPr>
        <w:t xml:space="preserve">Předmětem zakázky je </w:t>
      </w:r>
      <w:r w:rsidR="00741606">
        <w:rPr>
          <w:b w:val="0"/>
          <w:bCs w:val="0"/>
          <w:kern w:val="0"/>
          <w:sz w:val="20"/>
          <w:szCs w:val="20"/>
        </w:rPr>
        <w:t xml:space="preserve">uzavření rámcové smlouvy </w:t>
      </w:r>
      <w:r w:rsidR="0060638E">
        <w:rPr>
          <w:b w:val="0"/>
          <w:bCs w:val="0"/>
          <w:kern w:val="0"/>
          <w:sz w:val="20"/>
          <w:szCs w:val="20"/>
        </w:rPr>
        <w:t xml:space="preserve">o dílo </w:t>
      </w:r>
      <w:r w:rsidR="00741606">
        <w:rPr>
          <w:b w:val="0"/>
          <w:bCs w:val="0"/>
          <w:kern w:val="0"/>
          <w:sz w:val="20"/>
          <w:szCs w:val="20"/>
        </w:rPr>
        <w:t xml:space="preserve">s jedním dodavatelem, tj. </w:t>
      </w:r>
      <w:r w:rsidRPr="00376FDC">
        <w:rPr>
          <w:b w:val="0"/>
          <w:bCs w:val="0"/>
          <w:kern w:val="0"/>
          <w:sz w:val="20"/>
          <w:szCs w:val="20"/>
        </w:rPr>
        <w:t>stanovení rámcových smluvních podmínek pro jednotlivé dílčí zakázky (dále také jako „</w:t>
      </w:r>
      <w:r w:rsidRPr="00376FDC">
        <w:rPr>
          <w:i/>
          <w:iCs/>
          <w:kern w:val="0"/>
          <w:sz w:val="20"/>
          <w:szCs w:val="20"/>
        </w:rPr>
        <w:t>dílo</w:t>
      </w:r>
      <w:r w:rsidRPr="00376FDC">
        <w:rPr>
          <w:b w:val="0"/>
          <w:bCs w:val="0"/>
          <w:kern w:val="0"/>
          <w:sz w:val="20"/>
          <w:szCs w:val="20"/>
        </w:rPr>
        <w:t>“), jejichž předmětem budou strojní opravy jednotlivých velkokapacitních skladovacích nádrží na pohonné hmoty ve skladech zadavatele, které se nachází na území České republiky</w:t>
      </w:r>
      <w:r w:rsidRPr="00376FDC">
        <w:rPr>
          <w:b w:val="0"/>
          <w:bCs w:val="0"/>
          <w:kern w:val="0"/>
          <w:sz w:val="20"/>
          <w:szCs w:val="20"/>
          <w:lang w:val="en-US"/>
        </w:rPr>
        <w:t>.</w:t>
      </w:r>
      <w:r w:rsidRPr="00376FDC">
        <w:rPr>
          <w:b w:val="0"/>
          <w:bCs w:val="0"/>
          <w:kern w:val="0"/>
          <w:sz w:val="20"/>
          <w:szCs w:val="20"/>
        </w:rPr>
        <w:t xml:space="preserve"> Strojními opravami se rozumí veškeré v úvahu připadající opravy nádrží nebo jejich částí (zejména opravy poškozených částí nádrží) včetně opravy vlastního strojního zařízení, které je součástí nádrže, a dále ostatních prací nebo výkonu k provedení takové opravy nezbytných, vše</w:t>
      </w:r>
      <w:r w:rsidRPr="00376FDC">
        <w:rPr>
          <w:rStyle w:val="Odkaznakoment"/>
          <w:b w:val="0"/>
          <w:bCs w:val="0"/>
          <w:kern w:val="0"/>
          <w:sz w:val="20"/>
          <w:szCs w:val="20"/>
        </w:rPr>
        <w:t xml:space="preserve"> </w:t>
      </w:r>
      <w:r w:rsidRPr="00376FDC">
        <w:rPr>
          <w:b w:val="0"/>
          <w:bCs w:val="0"/>
          <w:kern w:val="0"/>
          <w:sz w:val="20"/>
          <w:szCs w:val="20"/>
        </w:rPr>
        <w:t xml:space="preserve">dle konkrétních potřeb zadavatele s tím, že součástí předmětu plnění dílčí zakázky na realizaci konkrétní strojní opravy nádrží může být, kromě vlastního provedení stavebních prací a výkonů potřebných k opravě nádrže/nádrží, rovněž dodání materiálu potřebného k takové opravě vybraným uchazečem. Jednotlivé dílčí zakázky na strojní opravy skladovacích nádrží budou zadávány na základě a v souladu s rámcovou smlouvou o dílo, jejíž uzavření je předmětem tohoto </w:t>
      </w:r>
      <w:r w:rsidR="00741606">
        <w:rPr>
          <w:b w:val="0"/>
          <w:bCs w:val="0"/>
          <w:kern w:val="0"/>
          <w:sz w:val="20"/>
          <w:szCs w:val="20"/>
        </w:rPr>
        <w:t>výběrového</w:t>
      </w:r>
      <w:r w:rsidR="00741606" w:rsidRPr="00376FDC">
        <w:rPr>
          <w:b w:val="0"/>
          <w:bCs w:val="0"/>
          <w:kern w:val="0"/>
          <w:sz w:val="20"/>
          <w:szCs w:val="20"/>
        </w:rPr>
        <w:t xml:space="preserve"> </w:t>
      </w:r>
      <w:r w:rsidRPr="00376FDC">
        <w:rPr>
          <w:b w:val="0"/>
          <w:bCs w:val="0"/>
          <w:kern w:val="0"/>
          <w:sz w:val="20"/>
          <w:szCs w:val="20"/>
        </w:rPr>
        <w:t>řízení.</w:t>
      </w:r>
      <w:bookmarkEnd w:id="30"/>
      <w:bookmarkEnd w:id="31"/>
      <w:bookmarkEnd w:id="32"/>
      <w:r w:rsidRPr="00376FDC">
        <w:rPr>
          <w:b w:val="0"/>
          <w:bCs w:val="0"/>
          <w:kern w:val="0"/>
          <w:sz w:val="20"/>
          <w:szCs w:val="20"/>
        </w:rPr>
        <w:t xml:space="preserve"> </w:t>
      </w:r>
    </w:p>
    <w:p w:rsidR="006633B8" w:rsidRPr="00376FDC" w:rsidRDefault="006633B8" w:rsidP="00376FDC">
      <w:pPr>
        <w:pStyle w:val="Nadpis2"/>
      </w:pPr>
      <w:bookmarkStart w:id="33" w:name="_Toc410642827"/>
      <w:r w:rsidRPr="00376FDC">
        <w:t>Klasifikace předmětu zakázky – společný slovník pro veřejné zakázky CPV</w:t>
      </w:r>
      <w:bookmarkEnd w:id="33"/>
    </w:p>
    <w:p w:rsidR="006633B8" w:rsidRPr="00376FDC" w:rsidRDefault="006633B8" w:rsidP="00376FDC">
      <w:pPr>
        <w:spacing w:before="120"/>
        <w:rPr>
          <w:rFonts w:ascii="Arial" w:hAnsi="Arial" w:cs="Arial"/>
          <w:kern w:val="32"/>
          <w:sz w:val="20"/>
          <w:szCs w:val="20"/>
        </w:rPr>
      </w:pPr>
      <w:r w:rsidRPr="00376FDC">
        <w:rPr>
          <w:rFonts w:ascii="Arial" w:hAnsi="Arial" w:cs="Arial"/>
          <w:kern w:val="32"/>
          <w:sz w:val="20"/>
          <w:szCs w:val="20"/>
        </w:rPr>
        <w:t>453 00000 – 0</w:t>
      </w:r>
      <w:r w:rsidRPr="00376FDC">
        <w:rPr>
          <w:rFonts w:ascii="Arial" w:hAnsi="Arial" w:cs="Arial"/>
          <w:kern w:val="32"/>
          <w:sz w:val="20"/>
          <w:szCs w:val="20"/>
        </w:rPr>
        <w:tab/>
        <w:t>Stavební montážní práce</w:t>
      </w:r>
    </w:p>
    <w:p w:rsidR="006633B8" w:rsidRPr="00376FDC" w:rsidRDefault="006633B8" w:rsidP="00376FDC">
      <w:pPr>
        <w:spacing w:before="120"/>
        <w:rPr>
          <w:rFonts w:ascii="Arial" w:hAnsi="Arial" w:cs="Arial"/>
          <w:kern w:val="32"/>
          <w:sz w:val="20"/>
          <w:szCs w:val="20"/>
        </w:rPr>
      </w:pPr>
      <w:r w:rsidRPr="00376FDC">
        <w:rPr>
          <w:rFonts w:ascii="Arial" w:hAnsi="Arial" w:cs="Arial"/>
          <w:kern w:val="32"/>
          <w:sz w:val="20"/>
          <w:szCs w:val="20"/>
        </w:rPr>
        <w:t xml:space="preserve">452 60000 – 7 </w:t>
      </w:r>
      <w:r w:rsidRPr="00376FDC">
        <w:rPr>
          <w:rFonts w:ascii="Arial" w:hAnsi="Arial" w:cs="Arial"/>
          <w:kern w:val="32"/>
          <w:sz w:val="20"/>
          <w:szCs w:val="20"/>
        </w:rPr>
        <w:tab/>
        <w:t>Svařování</w:t>
      </w:r>
    </w:p>
    <w:p w:rsidR="006633B8" w:rsidRPr="00376FDC" w:rsidRDefault="006633B8" w:rsidP="00376FDC">
      <w:pPr>
        <w:rPr>
          <w:rFonts w:ascii="Arial" w:hAnsi="Arial" w:cs="Arial"/>
          <w:sz w:val="20"/>
          <w:szCs w:val="20"/>
        </w:rPr>
      </w:pPr>
    </w:p>
    <w:p w:rsidR="00741606" w:rsidRDefault="00741606" w:rsidP="00376FDC">
      <w:pPr>
        <w:pStyle w:val="Nadpis2"/>
      </w:pPr>
      <w:bookmarkStart w:id="34" w:name="_Toc283637644"/>
      <w:bookmarkStart w:id="35" w:name="_Toc283637750"/>
      <w:bookmarkStart w:id="36" w:name="_Toc410642828"/>
      <w:bookmarkEnd w:id="34"/>
      <w:bookmarkEnd w:id="35"/>
      <w:r>
        <w:t>Zadání dílčích zakázek na základě rámcové smlouvy</w:t>
      </w:r>
      <w:bookmarkEnd w:id="36"/>
    </w:p>
    <w:p w:rsidR="00741606" w:rsidRDefault="00741606" w:rsidP="00741606">
      <w:pPr>
        <w:rPr>
          <w:rFonts w:ascii="Arial" w:hAnsi="Arial" w:cs="Arial"/>
          <w:sz w:val="20"/>
          <w:szCs w:val="20"/>
        </w:rPr>
      </w:pPr>
    </w:p>
    <w:p w:rsidR="00741606" w:rsidRPr="00741606" w:rsidRDefault="00741606" w:rsidP="00741606">
      <w:pPr>
        <w:rPr>
          <w:rFonts w:ascii="Arial" w:hAnsi="Arial" w:cs="Arial"/>
          <w:sz w:val="20"/>
          <w:szCs w:val="20"/>
        </w:rPr>
      </w:pPr>
      <w:r>
        <w:rPr>
          <w:rFonts w:ascii="Arial" w:hAnsi="Arial" w:cs="Arial"/>
          <w:sz w:val="20"/>
          <w:szCs w:val="20"/>
        </w:rPr>
        <w:t>J</w:t>
      </w:r>
      <w:r w:rsidRPr="00741606">
        <w:rPr>
          <w:rFonts w:ascii="Arial" w:hAnsi="Arial" w:cs="Arial"/>
          <w:sz w:val="20"/>
          <w:szCs w:val="20"/>
        </w:rPr>
        <w:t xml:space="preserve">ednotlivé dílčí zakázky budou </w:t>
      </w:r>
      <w:r>
        <w:rPr>
          <w:rFonts w:ascii="Arial" w:hAnsi="Arial" w:cs="Arial"/>
          <w:sz w:val="20"/>
          <w:szCs w:val="20"/>
        </w:rPr>
        <w:t>zadavatelem dodavateli</w:t>
      </w:r>
      <w:r w:rsidRPr="00741606">
        <w:rPr>
          <w:rFonts w:ascii="Arial" w:hAnsi="Arial" w:cs="Arial"/>
          <w:sz w:val="20"/>
          <w:szCs w:val="20"/>
        </w:rPr>
        <w:t xml:space="preserve"> zadávány </w:t>
      </w:r>
      <w:r>
        <w:rPr>
          <w:rFonts w:ascii="Arial" w:hAnsi="Arial" w:cs="Arial"/>
          <w:sz w:val="20"/>
          <w:szCs w:val="20"/>
        </w:rPr>
        <w:t>s využitím postupu</w:t>
      </w:r>
      <w:r w:rsidRPr="00741606">
        <w:rPr>
          <w:rFonts w:ascii="Arial" w:hAnsi="Arial" w:cs="Arial"/>
          <w:sz w:val="20"/>
          <w:szCs w:val="20"/>
        </w:rPr>
        <w:t xml:space="preserve"> </w:t>
      </w:r>
      <w:r>
        <w:rPr>
          <w:rFonts w:ascii="Arial" w:hAnsi="Arial" w:cs="Arial"/>
          <w:sz w:val="20"/>
          <w:szCs w:val="20"/>
        </w:rPr>
        <w:t>podle § 92 odst. 1 písm. a) zákona,</w:t>
      </w:r>
      <w:r w:rsidRPr="00741606">
        <w:rPr>
          <w:rFonts w:ascii="Arial" w:hAnsi="Arial" w:cs="Arial"/>
          <w:sz w:val="20"/>
          <w:szCs w:val="20"/>
        </w:rPr>
        <w:t xml:space="preserve"> resp. jednotlivé smlouvy na plnění předmětu dílčích za</w:t>
      </w:r>
      <w:r>
        <w:rPr>
          <w:rFonts w:ascii="Arial" w:hAnsi="Arial" w:cs="Arial"/>
          <w:sz w:val="20"/>
          <w:szCs w:val="20"/>
        </w:rPr>
        <w:t>kázek budou uzavřeny</w:t>
      </w:r>
      <w:r w:rsidRPr="00741606">
        <w:rPr>
          <w:rFonts w:ascii="Arial" w:hAnsi="Arial" w:cs="Arial"/>
          <w:sz w:val="20"/>
          <w:szCs w:val="20"/>
        </w:rPr>
        <w:t xml:space="preserve"> vždy na základě písemné výzvy </w:t>
      </w:r>
      <w:r>
        <w:rPr>
          <w:rFonts w:ascii="Arial" w:hAnsi="Arial" w:cs="Arial"/>
          <w:sz w:val="20"/>
          <w:szCs w:val="20"/>
        </w:rPr>
        <w:t>zadavatele</w:t>
      </w:r>
      <w:r w:rsidRPr="00741606">
        <w:rPr>
          <w:rFonts w:ascii="Arial" w:hAnsi="Arial" w:cs="Arial"/>
          <w:sz w:val="20"/>
          <w:szCs w:val="20"/>
        </w:rPr>
        <w:t xml:space="preserve"> k poskytnutí plnění, která bude obsahovat</w:t>
      </w:r>
      <w:r>
        <w:rPr>
          <w:rFonts w:ascii="Arial" w:hAnsi="Arial" w:cs="Arial"/>
          <w:sz w:val="20"/>
          <w:szCs w:val="20"/>
        </w:rPr>
        <w:t xml:space="preserve"> zejména </w:t>
      </w:r>
      <w:r w:rsidRPr="00741606">
        <w:rPr>
          <w:rFonts w:ascii="Arial" w:hAnsi="Arial" w:cs="Arial"/>
          <w:sz w:val="20"/>
          <w:szCs w:val="20"/>
        </w:rPr>
        <w:t>specifikaci velkokapacitní skladovací nádrže,</w:t>
      </w:r>
      <w:r>
        <w:rPr>
          <w:rFonts w:ascii="Arial" w:hAnsi="Arial" w:cs="Arial"/>
          <w:sz w:val="20"/>
          <w:szCs w:val="20"/>
        </w:rPr>
        <w:t xml:space="preserve"> </w:t>
      </w:r>
      <w:r w:rsidRPr="00741606">
        <w:rPr>
          <w:rFonts w:ascii="Arial" w:hAnsi="Arial" w:cs="Arial"/>
          <w:sz w:val="20"/>
          <w:szCs w:val="20"/>
        </w:rPr>
        <w:t>místo plnění, resp. umístění konkrétní skladovací nádrže a skladu pohonných hmot, ve kterém se skladovací nádrž nachází,</w:t>
      </w:r>
      <w:r>
        <w:rPr>
          <w:rFonts w:ascii="Arial" w:hAnsi="Arial" w:cs="Arial"/>
          <w:sz w:val="20"/>
          <w:szCs w:val="20"/>
        </w:rPr>
        <w:t xml:space="preserve"> </w:t>
      </w:r>
      <w:r w:rsidRPr="00741606">
        <w:rPr>
          <w:rFonts w:ascii="Arial" w:hAnsi="Arial" w:cs="Arial"/>
          <w:sz w:val="20"/>
          <w:szCs w:val="20"/>
        </w:rPr>
        <w:t>specifikaci jednotlivých požadovaných strojních oprav skladovací nádrže,</w:t>
      </w:r>
      <w:r>
        <w:rPr>
          <w:rFonts w:ascii="Arial" w:hAnsi="Arial" w:cs="Arial"/>
          <w:sz w:val="20"/>
          <w:szCs w:val="20"/>
        </w:rPr>
        <w:t xml:space="preserve"> a údaje o termínu realizace, </w:t>
      </w:r>
      <w:r w:rsidRPr="00741606">
        <w:rPr>
          <w:rFonts w:ascii="Arial" w:hAnsi="Arial" w:cs="Arial"/>
          <w:sz w:val="20"/>
          <w:szCs w:val="20"/>
        </w:rPr>
        <w:t>(dále jen „objednávka“)</w:t>
      </w:r>
      <w:r>
        <w:rPr>
          <w:rFonts w:ascii="Arial" w:hAnsi="Arial" w:cs="Arial"/>
          <w:sz w:val="20"/>
          <w:szCs w:val="20"/>
        </w:rPr>
        <w:t xml:space="preserve"> </w:t>
      </w:r>
      <w:r w:rsidRPr="00741606">
        <w:rPr>
          <w:rFonts w:ascii="Arial" w:hAnsi="Arial" w:cs="Arial"/>
          <w:sz w:val="20"/>
          <w:szCs w:val="20"/>
        </w:rPr>
        <w:t xml:space="preserve">a písemného potvrzení objednávky </w:t>
      </w:r>
      <w:r>
        <w:rPr>
          <w:rFonts w:ascii="Arial" w:hAnsi="Arial" w:cs="Arial"/>
          <w:sz w:val="20"/>
          <w:szCs w:val="20"/>
        </w:rPr>
        <w:t>dodavatelem</w:t>
      </w:r>
      <w:r w:rsidRPr="00741606">
        <w:rPr>
          <w:rFonts w:ascii="Arial" w:hAnsi="Arial" w:cs="Arial"/>
          <w:sz w:val="20"/>
          <w:szCs w:val="20"/>
        </w:rPr>
        <w:t xml:space="preserve"> s přiloženým oceněným výkazem výměr pro dané dílo </w:t>
      </w:r>
      <w:r>
        <w:rPr>
          <w:rFonts w:ascii="Arial" w:hAnsi="Arial" w:cs="Arial"/>
          <w:sz w:val="20"/>
          <w:szCs w:val="20"/>
        </w:rPr>
        <w:t xml:space="preserve">(předmět dotčené dílčí zakázky) </w:t>
      </w:r>
      <w:r w:rsidRPr="00741606">
        <w:rPr>
          <w:rFonts w:ascii="Arial" w:hAnsi="Arial" w:cs="Arial"/>
          <w:sz w:val="20"/>
          <w:szCs w:val="20"/>
        </w:rPr>
        <w:t xml:space="preserve">a </w:t>
      </w:r>
      <w:r w:rsidR="004E2F40">
        <w:rPr>
          <w:rFonts w:ascii="Arial" w:hAnsi="Arial" w:cs="Arial"/>
          <w:sz w:val="20"/>
          <w:szCs w:val="20"/>
        </w:rPr>
        <w:t xml:space="preserve">s </w:t>
      </w:r>
      <w:r w:rsidRPr="00741606">
        <w:rPr>
          <w:rFonts w:ascii="Arial" w:hAnsi="Arial" w:cs="Arial"/>
          <w:sz w:val="20"/>
          <w:szCs w:val="20"/>
        </w:rPr>
        <w:t>časový</w:t>
      </w:r>
      <w:r w:rsidR="004E2F40">
        <w:rPr>
          <w:rFonts w:ascii="Arial" w:hAnsi="Arial" w:cs="Arial"/>
          <w:sz w:val="20"/>
          <w:szCs w:val="20"/>
        </w:rPr>
        <w:t>m</w:t>
      </w:r>
      <w:r w:rsidRPr="00741606">
        <w:rPr>
          <w:rFonts w:ascii="Arial" w:hAnsi="Arial" w:cs="Arial"/>
          <w:sz w:val="20"/>
          <w:szCs w:val="20"/>
        </w:rPr>
        <w:t xml:space="preserve"> harmonogram</w:t>
      </w:r>
      <w:r w:rsidR="004E2F40">
        <w:rPr>
          <w:rFonts w:ascii="Arial" w:hAnsi="Arial" w:cs="Arial"/>
          <w:sz w:val="20"/>
          <w:szCs w:val="20"/>
        </w:rPr>
        <w:t>em</w:t>
      </w:r>
      <w:r w:rsidRPr="00741606">
        <w:rPr>
          <w:rFonts w:ascii="Arial" w:hAnsi="Arial" w:cs="Arial"/>
          <w:sz w:val="20"/>
          <w:szCs w:val="20"/>
        </w:rPr>
        <w:t xml:space="preserve"> pro provedení díla odpovídající objednávce.</w:t>
      </w:r>
    </w:p>
    <w:p w:rsidR="006633B8" w:rsidRPr="00376FDC" w:rsidRDefault="006633B8" w:rsidP="00376FDC">
      <w:pPr>
        <w:pStyle w:val="Nadpis2"/>
      </w:pPr>
      <w:bookmarkStart w:id="37" w:name="_Toc410642829"/>
      <w:r w:rsidRPr="00376FDC">
        <w:t>Technické podmínky realizace jednotlivých dílčích zakázek zadávaných na základě rámcové smlouvy</w:t>
      </w:r>
      <w:bookmarkEnd w:id="37"/>
      <w:r w:rsidRPr="00376FDC">
        <w:t xml:space="preserve"> </w:t>
      </w:r>
    </w:p>
    <w:p w:rsidR="006633B8" w:rsidRPr="00376FDC" w:rsidRDefault="006633B8" w:rsidP="00376FDC">
      <w:pPr>
        <w:pStyle w:val="Odrky-psmena"/>
        <w:numPr>
          <w:ilvl w:val="0"/>
          <w:numId w:val="0"/>
        </w:numPr>
      </w:pPr>
    </w:p>
    <w:p w:rsidR="006633B8" w:rsidRPr="00376FDC" w:rsidRDefault="006633B8" w:rsidP="00376FDC">
      <w:pPr>
        <w:pStyle w:val="Odrky-psmena"/>
        <w:numPr>
          <w:ilvl w:val="0"/>
          <w:numId w:val="0"/>
        </w:numPr>
      </w:pPr>
      <w:r w:rsidRPr="00376FDC">
        <w:t xml:space="preserve">Technická specifikace předmětu plnění jednotlivých dílčích zakázek včetně technických podmínek realizace je uvedena v příloze č. 3 – Technická specifikace této zadávací dokumentace. Takové požadavky, včetně níže uvedených požadavků zadavatele uvedených ve vlastním  textu této zadávací dokumentace, odpovídají povinnostem/závazkům vybraného uchazeče při plnění konkrétní </w:t>
      </w:r>
      <w:r w:rsidR="00741606">
        <w:t xml:space="preserve">dílčí </w:t>
      </w:r>
      <w:r w:rsidRPr="00376FDC">
        <w:t xml:space="preserve">zakázky zadané vybranému uchazeči </w:t>
      </w:r>
      <w:r w:rsidR="00741606">
        <w:t>postupem sjednaným v rámcové smlouvě</w:t>
      </w:r>
      <w:r w:rsidRPr="00376FDC">
        <w:rPr>
          <w:lang w:val="en-US"/>
        </w:rPr>
        <w:t>:</w:t>
      </w:r>
      <w:r w:rsidRPr="00376FDC">
        <w:t xml:space="preserve"> vybraný uchazeč je pak povinen takové požadavky zadavatele řádně a včas splnit.</w:t>
      </w:r>
    </w:p>
    <w:p w:rsidR="006633B8" w:rsidRPr="00376FDC" w:rsidRDefault="006633B8" w:rsidP="00376FDC">
      <w:pPr>
        <w:pStyle w:val="Odrky-psmena"/>
        <w:numPr>
          <w:ilvl w:val="0"/>
          <w:numId w:val="0"/>
        </w:numPr>
      </w:pPr>
    </w:p>
    <w:p w:rsidR="006633B8" w:rsidRPr="003E2FF9" w:rsidRDefault="006633B8" w:rsidP="003E2FF9">
      <w:pPr>
        <w:pStyle w:val="05-ODST-3"/>
        <w:numPr>
          <w:ilvl w:val="2"/>
          <w:numId w:val="33"/>
        </w:numPr>
        <w:rPr>
          <w:b/>
        </w:rPr>
      </w:pPr>
      <w:r w:rsidRPr="003E2FF9">
        <w:rPr>
          <w:b/>
        </w:rPr>
        <w:t>Požadavky na přípravu realizace</w:t>
      </w:r>
      <w:r w:rsidR="00691E7B">
        <w:rPr>
          <w:b/>
        </w:rPr>
        <w:t xml:space="preserve"> a požadavky na dokumentaci</w:t>
      </w:r>
      <w:r w:rsidR="00EB285B">
        <w:rPr>
          <w:b/>
        </w:rPr>
        <w:t xml:space="preserve"> díla</w:t>
      </w:r>
    </w:p>
    <w:p w:rsidR="006633B8" w:rsidRPr="00376FDC" w:rsidRDefault="006633B8" w:rsidP="003E2FF9">
      <w:pPr>
        <w:pStyle w:val="Odrky-psmena"/>
        <w:numPr>
          <w:ilvl w:val="0"/>
          <w:numId w:val="4"/>
        </w:numPr>
        <w:spacing w:before="120"/>
        <w:ind w:hanging="357"/>
      </w:pPr>
      <w:r w:rsidRPr="00376FDC">
        <w:t>Posouzení náročnosti realizace prací na místě prováděných prací.</w:t>
      </w:r>
    </w:p>
    <w:p w:rsidR="006633B8" w:rsidRPr="00376FDC" w:rsidRDefault="006633B8" w:rsidP="003E2FF9">
      <w:pPr>
        <w:pStyle w:val="Odrky-psmena"/>
        <w:spacing w:before="120"/>
        <w:ind w:hanging="357"/>
      </w:pPr>
      <w:r w:rsidRPr="00376FDC">
        <w:t>Požadavky na vypracování technické dokumentace:</w:t>
      </w:r>
    </w:p>
    <w:p w:rsidR="006633B8" w:rsidRPr="00376FDC" w:rsidRDefault="006633B8" w:rsidP="003E2FF9">
      <w:pPr>
        <w:pStyle w:val="Odrky2rove"/>
        <w:spacing w:before="120"/>
        <w:ind w:hanging="357"/>
      </w:pPr>
      <w:r w:rsidRPr="00376FDC">
        <w:t xml:space="preserve">Technologický postup pro strojní opravu příslušné nádrže/nádrží, </w:t>
      </w:r>
    </w:p>
    <w:p w:rsidR="006633B8" w:rsidRPr="00376FDC" w:rsidRDefault="006633B8" w:rsidP="003E2FF9">
      <w:pPr>
        <w:pStyle w:val="Odrky2rove"/>
        <w:spacing w:before="120"/>
        <w:ind w:hanging="357"/>
      </w:pPr>
      <w:r w:rsidRPr="00376FDC">
        <w:t xml:space="preserve">Časový harmonogram prací provedení oprav na konkrétní nádrži (dle zadání </w:t>
      </w:r>
      <w:r w:rsidR="00E970D3">
        <w:t>zadavatele</w:t>
      </w:r>
      <w:r w:rsidRPr="00376FDC">
        <w:t>),</w:t>
      </w:r>
    </w:p>
    <w:p w:rsidR="006633B8" w:rsidRDefault="006633B8" w:rsidP="003E2FF9">
      <w:pPr>
        <w:pStyle w:val="Odrky2rove"/>
        <w:spacing w:before="120"/>
        <w:ind w:hanging="357"/>
      </w:pPr>
      <w:r w:rsidRPr="00376FDC">
        <w:t>Doklady k navrženým komponentům a materiálům atd., v souladu s platnými obecně závaznými předpisy.</w:t>
      </w:r>
    </w:p>
    <w:p w:rsidR="00691E7B" w:rsidRPr="00376FDC" w:rsidRDefault="00691E7B" w:rsidP="00691E7B">
      <w:pPr>
        <w:pStyle w:val="Odrky-psmena"/>
        <w:spacing w:before="120"/>
        <w:ind w:hanging="357"/>
      </w:pPr>
      <w:r>
        <w:t>Předložení</w:t>
      </w:r>
      <w:r w:rsidRPr="00376FDC">
        <w:t xml:space="preserve"> technick</w:t>
      </w:r>
      <w:r>
        <w:t>é</w:t>
      </w:r>
      <w:r w:rsidRPr="00376FDC">
        <w:t xml:space="preserve"> a výkresov</w:t>
      </w:r>
      <w:r>
        <w:t>é</w:t>
      </w:r>
      <w:r w:rsidRPr="00376FDC">
        <w:t xml:space="preserve"> dokumentace konečného stavu</w:t>
      </w:r>
      <w:r>
        <w:t>:</w:t>
      </w:r>
    </w:p>
    <w:p w:rsidR="00691E7B" w:rsidRDefault="00691E7B" w:rsidP="003E2FF9">
      <w:pPr>
        <w:pStyle w:val="Odrky2rove"/>
        <w:spacing w:before="120"/>
        <w:ind w:hanging="357"/>
      </w:pPr>
      <w:r>
        <w:t>Výkresová dokumentace bude zpracována v souladu s požadavky zadavatele vyplývající z přílohy č. 3 této zadávací dokumentace.</w:t>
      </w:r>
    </w:p>
    <w:p w:rsidR="00691E7B" w:rsidRPr="00376FDC" w:rsidRDefault="00691E7B" w:rsidP="005728DE">
      <w:pPr>
        <w:pStyle w:val="Odrky2rove"/>
        <w:numPr>
          <w:ilvl w:val="0"/>
          <w:numId w:val="0"/>
        </w:numPr>
        <w:spacing w:before="120"/>
        <w:ind w:left="1080"/>
      </w:pPr>
      <w:r>
        <w:t>Pozn. Náklady dodavatele na zajištění a vyhotovení technické dokumentace, jakož i náklady na vyhotovení výkresové dokumentace skutečného stavu nádrží/nádrže jsou součástí jednotkového výkazu výměr, a tedy budou zahrnuty do nabídkové ceny uchazeče.</w:t>
      </w:r>
    </w:p>
    <w:p w:rsidR="006633B8" w:rsidRPr="003E2FF9" w:rsidRDefault="006633B8" w:rsidP="003E2FF9">
      <w:pPr>
        <w:pStyle w:val="05-ODST-3"/>
        <w:numPr>
          <w:ilvl w:val="2"/>
          <w:numId w:val="33"/>
        </w:numPr>
        <w:rPr>
          <w:b/>
        </w:rPr>
      </w:pPr>
      <w:bookmarkStart w:id="38" w:name="_Toc283637752"/>
      <w:bookmarkStart w:id="39" w:name="_Toc285917213"/>
      <w:r w:rsidRPr="003E2FF9">
        <w:rPr>
          <w:b/>
        </w:rPr>
        <w:t xml:space="preserve">Další </w:t>
      </w:r>
      <w:r w:rsidR="00EB285B">
        <w:rPr>
          <w:b/>
        </w:rPr>
        <w:t xml:space="preserve">obecné </w:t>
      </w:r>
      <w:r w:rsidRPr="003E2FF9">
        <w:rPr>
          <w:b/>
        </w:rPr>
        <w:t>požadavky</w:t>
      </w:r>
      <w:bookmarkEnd w:id="38"/>
      <w:bookmarkEnd w:id="39"/>
      <w:r w:rsidR="00EB285B">
        <w:rPr>
          <w:b/>
        </w:rPr>
        <w:t xml:space="preserve"> vztahující se k provádění díla</w:t>
      </w:r>
    </w:p>
    <w:p w:rsidR="006633B8" w:rsidRPr="003E2FF9" w:rsidRDefault="003E2FF9" w:rsidP="003E2FF9">
      <w:pPr>
        <w:pStyle w:val="Odrky-psmena"/>
        <w:numPr>
          <w:ilvl w:val="0"/>
          <w:numId w:val="31"/>
        </w:numPr>
        <w:spacing w:before="120"/>
        <w:ind w:left="714" w:hanging="357"/>
      </w:pPr>
      <w:r w:rsidRPr="003E2FF9">
        <w:t>P</w:t>
      </w:r>
      <w:r w:rsidR="006633B8" w:rsidRPr="003E2FF9">
        <w:t xml:space="preserve">ráce </w:t>
      </w:r>
      <w:r w:rsidR="004E2F40">
        <w:t xml:space="preserve">na díle </w:t>
      </w:r>
      <w:r w:rsidRPr="003E2FF9">
        <w:t>budou prováděny podle předem stanoveného časového harmonogramu plnění („HMG“) a technologického postupu. HMG předložený uchazečem musí být v souladu s požadavky zadavatele uvedenými v této zadávací dokumentaci a jejích nedílných součástech a musí obsahovat návrh termínů.  Konečný a závazný harmonogram plnění schvaluje vždy zadavatel dle svých obchodních a provozních priorit.</w:t>
      </w:r>
    </w:p>
    <w:p w:rsidR="006633B8" w:rsidRPr="003E2FF9" w:rsidRDefault="003E2FF9" w:rsidP="003E2FF9">
      <w:pPr>
        <w:pStyle w:val="Odrky-psmena"/>
        <w:spacing w:before="120"/>
        <w:ind w:left="714" w:hanging="357"/>
      </w:pPr>
      <w:r w:rsidRPr="003E2FF9">
        <w:t>Z</w:t>
      </w:r>
      <w:r w:rsidR="006633B8" w:rsidRPr="003E2FF9">
        <w:t xml:space="preserve">áruka za jakost </w:t>
      </w:r>
      <w:r w:rsidR="00563C36">
        <w:t>díla</w:t>
      </w:r>
      <w:r w:rsidR="006633B8" w:rsidRPr="003E2FF9">
        <w:t xml:space="preserve"> </w:t>
      </w:r>
      <w:r w:rsidR="00563C36">
        <w:t xml:space="preserve">je zadavatelem požadována </w:t>
      </w:r>
      <w:r w:rsidR="006633B8" w:rsidRPr="003E2FF9">
        <w:t>v délce trvání min. 60 měsíců</w:t>
      </w:r>
      <w:r w:rsidRPr="003E2FF9">
        <w:t>.</w:t>
      </w:r>
      <w:r w:rsidR="006633B8" w:rsidRPr="003E2FF9">
        <w:t xml:space="preserve"> </w:t>
      </w:r>
    </w:p>
    <w:p w:rsidR="006633B8" w:rsidRDefault="00563C36" w:rsidP="003E2FF9">
      <w:pPr>
        <w:pStyle w:val="Odrky-psmena"/>
        <w:spacing w:before="120"/>
        <w:ind w:left="714" w:hanging="357"/>
      </w:pPr>
      <w:r>
        <w:t xml:space="preserve">Zadavatel požaduje </w:t>
      </w:r>
      <w:r w:rsidR="006633B8" w:rsidRPr="003E2FF9">
        <w:t>záruk</w:t>
      </w:r>
      <w:r>
        <w:t>u</w:t>
      </w:r>
      <w:r w:rsidR="006633B8" w:rsidRPr="003E2FF9">
        <w:t xml:space="preserve"> za jakost dodaných komponentů a materiálů podle specifikace výrobce, minimálně však v délce trvání 24 měsíců</w:t>
      </w:r>
      <w:r w:rsidR="003E2FF9" w:rsidRPr="003E2FF9">
        <w:t>.</w:t>
      </w:r>
    </w:p>
    <w:p w:rsidR="00563C36" w:rsidRPr="003E2FF9" w:rsidRDefault="00563C36" w:rsidP="003E2FF9">
      <w:pPr>
        <w:pStyle w:val="Odrky-psmena"/>
        <w:spacing w:before="120"/>
        <w:ind w:left="714" w:hanging="357"/>
      </w:pPr>
      <w:r>
        <w:t>Bližší požadavky zadavatele vztahující se k záruce a právům zadavatele z vadného plnění dodavatele jsou specifikovány v rámcové smlouvě a jejích nedílných součástech.</w:t>
      </w:r>
    </w:p>
    <w:p w:rsidR="006633B8" w:rsidRPr="003E2FF9" w:rsidRDefault="00826346" w:rsidP="003E2FF9">
      <w:pPr>
        <w:pStyle w:val="Odrky-psmena"/>
        <w:spacing w:before="120"/>
        <w:ind w:left="714" w:hanging="357"/>
      </w:pPr>
      <w:r>
        <w:t>Dílo</w:t>
      </w:r>
      <w:r w:rsidR="006633B8" w:rsidRPr="003E2FF9">
        <w:t xml:space="preserve"> bude splňovat </w:t>
      </w:r>
      <w:r>
        <w:t xml:space="preserve">vždy </w:t>
      </w:r>
      <w:r w:rsidR="006633B8" w:rsidRPr="003E2FF9">
        <w:t xml:space="preserve">kvalitativní požadavky definované platnými normami ČSN či EN v případě, že příslušné české normy neexistují. Doporučené normy ČSN či EN se pro realizaci </w:t>
      </w:r>
      <w:r>
        <w:t>díla</w:t>
      </w:r>
      <w:r w:rsidR="006633B8" w:rsidRPr="003E2FF9">
        <w:t xml:space="preserve"> považují za normy závazné.</w:t>
      </w:r>
    </w:p>
    <w:p w:rsidR="003E2FF9" w:rsidRPr="003E2FF9" w:rsidRDefault="003E2FF9" w:rsidP="003E2FF9">
      <w:pPr>
        <w:pStyle w:val="Odrky-psmena"/>
        <w:spacing w:before="120"/>
        <w:ind w:left="714" w:hanging="357"/>
      </w:pPr>
      <w:r w:rsidRPr="003E2FF9">
        <w:lastRenderedPageBreak/>
        <w:t xml:space="preserve">Komunikačním jazykem pro </w:t>
      </w:r>
      <w:r w:rsidR="00826346">
        <w:t xml:space="preserve">toto výběrové řízení, jakož i pro </w:t>
      </w:r>
      <w:r w:rsidRPr="003E2FF9">
        <w:t>plnění zakázky</w:t>
      </w:r>
      <w:r w:rsidR="00826346">
        <w:t>, resp. dílčích zakázek zadávaných na základě rámcové smlouvy</w:t>
      </w:r>
      <w:r w:rsidRPr="003E2FF9">
        <w:t xml:space="preserve"> je český jazyk. To znamená, že pokud osoby na straně </w:t>
      </w:r>
      <w:r w:rsidR="00826346">
        <w:t>dodavatele</w:t>
      </w:r>
      <w:r w:rsidRPr="003E2FF9">
        <w:t xml:space="preserve">, které se budou podílet na realizaci </w:t>
      </w:r>
      <w:r w:rsidR="00826346">
        <w:t>díla</w:t>
      </w:r>
      <w:r w:rsidRPr="003E2FF9">
        <w:t xml:space="preserve">, nekomunikují (nebo komunikují špatně) v českém jazyce, je </w:t>
      </w:r>
      <w:r w:rsidR="00826346">
        <w:t>dodavatel</w:t>
      </w:r>
      <w:r w:rsidRPr="003E2FF9">
        <w:t xml:space="preserve"> povinen zajistit na své náklady, aby komunikační výstupy (jak ústní, tak i písemné) vůči zadavateli byly v českém jazyce</w:t>
      </w:r>
      <w:r w:rsidR="00826346">
        <w:t>.</w:t>
      </w:r>
    </w:p>
    <w:p w:rsidR="006633B8" w:rsidRPr="003E2FF9" w:rsidRDefault="006633B8" w:rsidP="003E2FF9">
      <w:pPr>
        <w:pStyle w:val="05-ODST-3"/>
        <w:numPr>
          <w:ilvl w:val="2"/>
          <w:numId w:val="33"/>
        </w:numPr>
        <w:rPr>
          <w:b/>
        </w:rPr>
      </w:pPr>
      <w:r w:rsidRPr="003E2FF9">
        <w:rPr>
          <w:b/>
        </w:rPr>
        <w:t>Zaří</w:t>
      </w:r>
      <w:r w:rsidR="003E2FF9" w:rsidRPr="003E2FF9">
        <w:rPr>
          <w:b/>
        </w:rPr>
        <w:t>zení staveniště</w:t>
      </w:r>
    </w:p>
    <w:p w:rsidR="005B7FCF" w:rsidRPr="003E2FF9" w:rsidRDefault="005B7FCF" w:rsidP="00BD5335">
      <w:pPr>
        <w:pStyle w:val="Odrky-psmena"/>
        <w:numPr>
          <w:ilvl w:val="0"/>
          <w:numId w:val="7"/>
        </w:numPr>
        <w:spacing w:before="120"/>
        <w:ind w:hanging="357"/>
      </w:pPr>
      <w:r w:rsidRPr="003E2FF9">
        <w:t xml:space="preserve">Uzavřený sklad zadavatel nezajišťuje, poskytne </w:t>
      </w:r>
      <w:r w:rsidR="009A3C74">
        <w:t xml:space="preserve">dodavateli </w:t>
      </w:r>
      <w:r w:rsidRPr="003E2FF9">
        <w:t xml:space="preserve">pouze možnost umístění v místě realizace </w:t>
      </w:r>
      <w:r w:rsidR="00EB285B">
        <w:t>díla</w:t>
      </w:r>
      <w:r w:rsidR="00EB285B" w:rsidRPr="003E2FF9">
        <w:t xml:space="preserve"> </w:t>
      </w:r>
      <w:r w:rsidRPr="003E2FF9">
        <w:t>(na staveništi) dle jeho možností v době provádění prací.</w:t>
      </w:r>
    </w:p>
    <w:p w:rsidR="006633B8" w:rsidRPr="00BD5335" w:rsidRDefault="005B7FCF" w:rsidP="00BD5335">
      <w:pPr>
        <w:pStyle w:val="Odrky-psmena"/>
        <w:numPr>
          <w:ilvl w:val="0"/>
          <w:numId w:val="7"/>
        </w:numPr>
        <w:spacing w:before="120"/>
        <w:ind w:hanging="357"/>
      </w:pPr>
      <w:r w:rsidRPr="003E2FF9">
        <w:t xml:space="preserve">V místech, kde je zdroj elektrické energie, a vody, může zadavatel poskytnout napojení </w:t>
      </w:r>
      <w:r w:rsidR="009A3C74">
        <w:t xml:space="preserve">na tyto zdroje </w:t>
      </w:r>
      <w:r w:rsidRPr="003E2FF9">
        <w:t xml:space="preserve">za předpokladu zřízení podružného </w:t>
      </w:r>
      <w:r w:rsidRPr="00BD5335">
        <w:t>měření (na náklad uchazeče) a úhrady spotřeby</w:t>
      </w:r>
    </w:p>
    <w:p w:rsidR="006633B8" w:rsidRPr="00BD5335" w:rsidRDefault="009A3C74" w:rsidP="00BD5335">
      <w:pPr>
        <w:pStyle w:val="Odrky-psmena"/>
        <w:numPr>
          <w:ilvl w:val="0"/>
          <w:numId w:val="7"/>
        </w:numPr>
        <w:spacing w:before="120"/>
        <w:ind w:hanging="357"/>
      </w:pPr>
      <w:r>
        <w:t>Uchazeč je povinen zajistit z</w:t>
      </w:r>
      <w:r w:rsidR="006633B8" w:rsidRPr="00BD5335">
        <w:t xml:space="preserve">hotovení, udržování a odstranění potřebných zábran, lávek, lešení (kromě samostatně oceněných částí) a osvětlení po dobu realizace </w:t>
      </w:r>
      <w:r>
        <w:t>díla, přičemž tyto náklady jsou</w:t>
      </w:r>
      <w:r w:rsidR="005B7FCF" w:rsidRPr="00BD5335">
        <w:t xml:space="preserve"> součástí nabídkové ceny, není-li v </w:t>
      </w:r>
      <w:r>
        <w:t>čl. 3 této zadávací dokumentace</w:t>
      </w:r>
      <w:r w:rsidR="005B7FCF" w:rsidRPr="00BD5335">
        <w:t xml:space="preserve"> výslovně uvedeno jinak.</w:t>
      </w:r>
    </w:p>
    <w:p w:rsidR="006633B8" w:rsidRPr="00BD5335" w:rsidRDefault="006633B8" w:rsidP="00BD5335">
      <w:pPr>
        <w:pStyle w:val="Odrky-psmena"/>
        <w:numPr>
          <w:ilvl w:val="0"/>
          <w:numId w:val="7"/>
        </w:numPr>
        <w:spacing w:before="120"/>
        <w:ind w:hanging="357"/>
      </w:pPr>
      <w:r w:rsidRPr="00BD5335">
        <w:t>Zadavatel neposkytuje sociální zařízení a šatny.</w:t>
      </w:r>
    </w:p>
    <w:p w:rsidR="005B7FCF" w:rsidRPr="00BD5335" w:rsidRDefault="005B7FCF" w:rsidP="00BD5335">
      <w:pPr>
        <w:pStyle w:val="Odrky-psmena"/>
        <w:numPr>
          <w:ilvl w:val="0"/>
          <w:numId w:val="7"/>
        </w:numPr>
        <w:spacing w:before="120"/>
        <w:ind w:hanging="357"/>
      </w:pPr>
      <w:r w:rsidRPr="00BD5335">
        <w:t xml:space="preserve">Uchazeč zodpovídá za řádnou ochranu veškeré zeleně v místě realizace </w:t>
      </w:r>
      <w:r w:rsidR="00A430C0">
        <w:t>díla</w:t>
      </w:r>
      <w:r w:rsidRPr="00BD5335">
        <w:t xml:space="preserve"> a na sousedních plochách. Poškozenou nebo zničenou zeleň je povinen nahradit.</w:t>
      </w:r>
    </w:p>
    <w:p w:rsidR="005B7FCF" w:rsidRPr="00BD5335" w:rsidRDefault="00BD5335" w:rsidP="00BD5335">
      <w:pPr>
        <w:pStyle w:val="Odrky-psmena"/>
        <w:numPr>
          <w:ilvl w:val="0"/>
          <w:numId w:val="7"/>
        </w:numPr>
        <w:tabs>
          <w:tab w:val="clear" w:pos="720"/>
          <w:tab w:val="num" w:pos="540"/>
        </w:tabs>
        <w:spacing w:before="120"/>
        <w:ind w:hanging="357"/>
      </w:pPr>
      <w:r>
        <w:t xml:space="preserve">   </w:t>
      </w:r>
      <w:r w:rsidR="00A430C0">
        <w:t>U</w:t>
      </w:r>
      <w:r w:rsidR="005B7FCF" w:rsidRPr="00BD5335">
        <w:t xml:space="preserve">chazeč musí dbát na to, aby sousedící objekty a pozemky byly v co nejmenší míře obtěžovány realizací </w:t>
      </w:r>
      <w:r w:rsidR="00A430C0">
        <w:t>díl</w:t>
      </w:r>
      <w:r w:rsidR="005B7FCF" w:rsidRPr="00BD5335">
        <w:t xml:space="preserve">. Po </w:t>
      </w:r>
      <w:r w:rsidR="00A430C0">
        <w:t>dokončení díla</w:t>
      </w:r>
      <w:r w:rsidR="005B7FCF" w:rsidRPr="00BD5335">
        <w:t xml:space="preserve"> musí tyto </w:t>
      </w:r>
      <w:r w:rsidR="00A430C0">
        <w:t xml:space="preserve">(dotčené objekty a pozemky) </w:t>
      </w:r>
      <w:r w:rsidR="005B7FCF" w:rsidRPr="00BD5335">
        <w:t>uvést do původního stavu.</w:t>
      </w:r>
    </w:p>
    <w:p w:rsidR="005B7FCF" w:rsidRPr="00BD5335" w:rsidRDefault="005B7FCF" w:rsidP="00BD5335">
      <w:pPr>
        <w:pStyle w:val="Odrky2rove"/>
        <w:numPr>
          <w:ilvl w:val="1"/>
          <w:numId w:val="7"/>
        </w:numPr>
        <w:spacing w:before="120"/>
        <w:ind w:hanging="357"/>
      </w:pPr>
      <w:r w:rsidRPr="00BD5335">
        <w:t>Dodavatel je povinen po dokončení a předání díla zadavateli uvést vše do původního stavu, staveniště předat zpět zadavateli a rovněž je povinen provést úpravu pozemků dotčených zhotovováním díla do původního stavu a protokolárně je předat zpět majiteli/uživateli.</w:t>
      </w:r>
    </w:p>
    <w:p w:rsidR="005B7FCF" w:rsidRPr="007965E4" w:rsidRDefault="005B7FCF" w:rsidP="00BD5335">
      <w:pPr>
        <w:pStyle w:val="Odrky-psmena"/>
        <w:numPr>
          <w:ilvl w:val="0"/>
          <w:numId w:val="7"/>
        </w:numPr>
        <w:spacing w:before="120"/>
        <w:ind w:hanging="357"/>
      </w:pPr>
      <w:r w:rsidRPr="00D4004D">
        <w:t xml:space="preserve">Vytyčení staveniště a vytyčení rozmístění inženýrských sítí v místě </w:t>
      </w:r>
      <w:r w:rsidR="00A430C0" w:rsidRPr="00D4004D">
        <w:t>plnění díla</w:t>
      </w:r>
      <w:r w:rsidRPr="00D4004D">
        <w:t xml:space="preserve"> provádí zadavatel, dodavatel je povinen dodržovat vytyčený prostor staveniště a minimalizovat dopady činnosti dodavatele na </w:t>
      </w:r>
      <w:r w:rsidRPr="007965E4">
        <w:t>okolní stavby a pozemky dotčené prováděním díla dodavatelem. Zařízení staveniště zabezpečuje dodavatel.</w:t>
      </w:r>
    </w:p>
    <w:p w:rsidR="005B7FCF" w:rsidRPr="00C564AF" w:rsidRDefault="005B7FCF" w:rsidP="00BD5335">
      <w:pPr>
        <w:pStyle w:val="Odrky-psmena"/>
        <w:numPr>
          <w:ilvl w:val="0"/>
          <w:numId w:val="7"/>
        </w:numPr>
        <w:spacing w:before="120"/>
        <w:ind w:hanging="357"/>
      </w:pPr>
      <w:r w:rsidRPr="00C564AF">
        <w:t>Uchazeč zodpovídá za udržení pořádku na vlastním pracovišti. V případě, že uchazeč nezajistí likvidaci vlastního odpadu a zbytků materiálu, odstraní je zadavatel sám na náklady uchazeče. Uchazeč je povinen uhradit náklady, které mu byly v této souvislosti zadavatelem vyúčtovány.</w:t>
      </w:r>
    </w:p>
    <w:p w:rsidR="006633B8" w:rsidRPr="003E2FF9" w:rsidRDefault="006633B8" w:rsidP="003E2FF9">
      <w:pPr>
        <w:pStyle w:val="05-ODST-3"/>
        <w:numPr>
          <w:ilvl w:val="2"/>
          <w:numId w:val="34"/>
        </w:numPr>
        <w:rPr>
          <w:b/>
        </w:rPr>
      </w:pPr>
      <w:bookmarkStart w:id="40" w:name="_Toc283637753"/>
      <w:bookmarkStart w:id="41" w:name="_Toc285917214"/>
      <w:r w:rsidRPr="003E2FF9">
        <w:rPr>
          <w:b/>
        </w:rPr>
        <w:t>Provádění prací</w:t>
      </w:r>
      <w:bookmarkEnd w:id="40"/>
      <w:bookmarkEnd w:id="41"/>
      <w:r w:rsidR="00254B67">
        <w:rPr>
          <w:b/>
        </w:rPr>
        <w:t xml:space="preserve"> na díle – požadavky zadavatele</w:t>
      </w:r>
    </w:p>
    <w:p w:rsidR="006633B8" w:rsidRPr="009C2211" w:rsidRDefault="006633B8" w:rsidP="009C2211">
      <w:pPr>
        <w:pStyle w:val="Odrky-psmena"/>
        <w:numPr>
          <w:ilvl w:val="0"/>
          <w:numId w:val="8"/>
        </w:numPr>
        <w:spacing w:before="120"/>
        <w:ind w:left="714" w:hanging="357"/>
      </w:pPr>
      <w:r w:rsidRPr="009C2211">
        <w:t xml:space="preserve">Všechny práce a dodávky </w:t>
      </w:r>
      <w:r w:rsidR="00254B67">
        <w:t xml:space="preserve">v rámci díla prováděné dodavatelem </w:t>
      </w:r>
      <w:r w:rsidRPr="009C2211">
        <w:t>musí odpovídat ČSN nebo EN, a to i když jsou jenom doporučené, a platným obecně závazným právním předpisům.</w:t>
      </w:r>
    </w:p>
    <w:p w:rsidR="006633B8" w:rsidRPr="00BD5335" w:rsidRDefault="006633B8" w:rsidP="009C2211">
      <w:pPr>
        <w:pStyle w:val="Odrky-psmena"/>
        <w:numPr>
          <w:ilvl w:val="0"/>
          <w:numId w:val="8"/>
        </w:numPr>
        <w:spacing w:before="120"/>
        <w:ind w:left="714" w:hanging="357"/>
      </w:pPr>
      <w:r w:rsidRPr="00BD5335">
        <w:t xml:space="preserve">Vybraný uchazeč je povinen dodržovat </w:t>
      </w:r>
      <w:r w:rsidR="00BD5335">
        <w:t>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w:t>
      </w:r>
      <w:r w:rsidR="00254B67">
        <w:t xml:space="preserve"> (č. 167)</w:t>
      </w:r>
      <w:r w:rsidR="00BD5335">
        <w:t>, v platném znění, a stejně tak všechny ostatní platné bezpečnostní předpisy.</w:t>
      </w:r>
      <w:r w:rsidRPr="00BD5335">
        <w:rPr>
          <w:color w:val="FF0000"/>
        </w:rPr>
        <w:t xml:space="preserve"> </w:t>
      </w:r>
      <w:r w:rsidRPr="00BD5335">
        <w:t>Práce budou prováděny v prostředí s vysokým požárním nebezpečím</w:t>
      </w:r>
      <w:r w:rsidR="00254B67">
        <w:t>,</w:t>
      </w:r>
      <w:r w:rsidRPr="00BD5335">
        <w:t xml:space="preserve"> a tomu musí odpovídat strojní vybavení, používání osobních ochranných prostř</w:t>
      </w:r>
      <w:r w:rsidR="00BD5335">
        <w:t>edků, zvláštní režim prací atd.</w:t>
      </w:r>
    </w:p>
    <w:p w:rsidR="006633B8" w:rsidRPr="00BD5335" w:rsidRDefault="006633B8" w:rsidP="009C2211">
      <w:pPr>
        <w:pStyle w:val="Odrky-psmena"/>
        <w:numPr>
          <w:ilvl w:val="0"/>
          <w:numId w:val="8"/>
        </w:numPr>
        <w:spacing w:before="120"/>
        <w:ind w:left="714" w:hanging="357"/>
      </w:pPr>
      <w:r w:rsidRPr="00BD5335">
        <w:t xml:space="preserve">Vybraný uchazeč zajistí a předá zadavateli </w:t>
      </w:r>
      <w:r w:rsidR="00254B67">
        <w:t xml:space="preserve">vždy nejpozději v den přejímky díla </w:t>
      </w:r>
      <w:r w:rsidRPr="00BD5335">
        <w:t xml:space="preserve">všechny doklady o provedených zkouškách dle </w:t>
      </w:r>
      <w:r w:rsidR="00254B67">
        <w:t>v</w:t>
      </w:r>
      <w:r w:rsidRPr="00BD5335">
        <w:t xml:space="preserve">yhlášky Ministerstva vnitra č. 246/2001 Sb., o stanovení podmínek požární bezpečnosti a výkonu státního požárního dozoru (o požární prevenci), ve znění pozdějších předpisů, úředních přejímkách a atestech a prohlášeních o shodě. Vybraný uchazeč taktéž předá veškeré návody k obsluze, záruční listy, atesty </w:t>
      </w:r>
      <w:r w:rsidRPr="00BD5335">
        <w:lastRenderedPageBreak/>
        <w:t>materiálů a výsledky NDT zkoušek. Vybraný uchazeč předá zadavateli tyto doklady ve 3 vyh</w:t>
      </w:r>
      <w:r w:rsidR="00BD5335" w:rsidRPr="00BD5335">
        <w:t>otoveních (1 or</w:t>
      </w:r>
      <w:r w:rsidR="00254B67">
        <w:t>i</w:t>
      </w:r>
      <w:r w:rsidR="00BD5335" w:rsidRPr="00BD5335">
        <w:t>ginál a 2 kopie) a 1x v elektronické podobě, není-li výslovně stanoveno jinak</w:t>
      </w:r>
      <w:r w:rsidR="00254B67">
        <w:t>.</w:t>
      </w:r>
    </w:p>
    <w:p w:rsidR="006633B8" w:rsidRDefault="006633B8" w:rsidP="009C2211">
      <w:pPr>
        <w:pStyle w:val="Odrky-psmena"/>
        <w:numPr>
          <w:ilvl w:val="0"/>
          <w:numId w:val="8"/>
        </w:numPr>
        <w:spacing w:before="120"/>
        <w:ind w:left="714" w:hanging="357"/>
      </w:pPr>
      <w:r w:rsidRPr="00BD5335">
        <w:t xml:space="preserve">Vybraný uchazeč předloží před zahájením prací </w:t>
      </w:r>
      <w:r w:rsidR="00254B67">
        <w:t xml:space="preserve">na díle </w:t>
      </w:r>
      <w:r w:rsidRPr="00BD5335">
        <w:t>veškeré jím zpracované technologické předpisy a postupy týkající se prováděných prací ke schválení zadavateli.</w:t>
      </w:r>
    </w:p>
    <w:p w:rsidR="00BD5335" w:rsidRDefault="00BD5335" w:rsidP="009C2211">
      <w:pPr>
        <w:pStyle w:val="Odrky-psmena"/>
        <w:numPr>
          <w:ilvl w:val="0"/>
          <w:numId w:val="8"/>
        </w:numPr>
        <w:spacing w:before="120"/>
        <w:ind w:left="714" w:hanging="357"/>
      </w:pPr>
      <w:r>
        <w:t>Vy</w:t>
      </w:r>
      <w:r w:rsidR="009C2211">
        <w:t>braný</w:t>
      </w:r>
      <w:r w:rsidR="009C2211" w:rsidRPr="009C2211">
        <w:t xml:space="preserve"> </w:t>
      </w:r>
      <w:r w:rsidR="009C2211">
        <w:t xml:space="preserve">odpovídá za to, že předmět </w:t>
      </w:r>
      <w:r w:rsidR="00254B67">
        <w:t xml:space="preserve">každé dílčí </w:t>
      </w:r>
      <w:r w:rsidR="009C2211">
        <w:t xml:space="preserve">zakázky </w:t>
      </w:r>
      <w:r w:rsidR="00254B67">
        <w:t xml:space="preserve">zadávané na základě rámcové smlouvy </w:t>
      </w:r>
      <w:r w:rsidR="009C2211">
        <w:t>bude prováděn s pracovníky s příslušnou odbornou znalostí.</w:t>
      </w:r>
    </w:p>
    <w:p w:rsidR="009C2211" w:rsidRPr="00BD5335" w:rsidRDefault="009C2211" w:rsidP="009C2211">
      <w:pPr>
        <w:pStyle w:val="Odrky-psmena"/>
        <w:numPr>
          <w:ilvl w:val="0"/>
          <w:numId w:val="8"/>
        </w:numPr>
        <w:spacing w:before="120"/>
        <w:ind w:left="714" w:hanging="357"/>
      </w:pPr>
      <w:r>
        <w:t xml:space="preserve">Vybraný uchazeč </w:t>
      </w:r>
      <w:r w:rsidR="00254B67">
        <w:t>nese nebezpečí škody na díle</w:t>
      </w:r>
      <w:r>
        <w:t xml:space="preserve"> až do řádného předání a převzetí </w:t>
      </w:r>
      <w:r w:rsidR="00254B67">
        <w:t>díla</w:t>
      </w:r>
      <w:r>
        <w:t xml:space="preserve"> zadavatelem.</w:t>
      </w:r>
    </w:p>
    <w:p w:rsidR="006633B8" w:rsidRPr="009C2211" w:rsidRDefault="006633B8" w:rsidP="009C2211">
      <w:pPr>
        <w:pStyle w:val="Odrky-psmena"/>
        <w:numPr>
          <w:ilvl w:val="0"/>
          <w:numId w:val="8"/>
        </w:numPr>
        <w:spacing w:before="120"/>
        <w:ind w:left="714" w:hanging="357"/>
      </w:pPr>
      <w:r w:rsidRPr="009C2211">
        <w:t xml:space="preserve">Vybraný uchazeč musí dbát na to, aby </w:t>
      </w:r>
      <w:r w:rsidR="009C2211" w:rsidRPr="009C2211">
        <w:t xml:space="preserve">práce na díle probíhaly pouze ve vytýčeném obvodu staveniště a </w:t>
      </w:r>
      <w:r w:rsidRPr="009C2211">
        <w:t>sousedící objekty a pozemky byly v co nejmenší míře obtěžovány prováděn</w:t>
      </w:r>
      <w:r w:rsidR="009C2211" w:rsidRPr="009C2211">
        <w:t>í</w:t>
      </w:r>
      <w:r w:rsidRPr="009C2211">
        <w:t xml:space="preserve">m </w:t>
      </w:r>
      <w:r w:rsidR="008E7848">
        <w:t>díla</w:t>
      </w:r>
      <w:r w:rsidR="009C2211" w:rsidRPr="009C2211">
        <w:t xml:space="preserve"> </w:t>
      </w:r>
      <w:r w:rsidRPr="009C2211">
        <w:t>či jakýmikoliv činnostmi s prováděním díla souvisejícími</w:t>
      </w:r>
      <w:r w:rsidRPr="009C2211">
        <w:rPr>
          <w:lang w:val="en-US"/>
        </w:rPr>
        <w:t>;</w:t>
      </w:r>
      <w:r w:rsidRPr="009C2211">
        <w:t xml:space="preserve"> tuto povinnost je povinen zajistit u všech osob, prostřednictvím nebo s jejichž pomocí dílo plní. Po ukončení prací musí tyto sousedící objekty a pozemky uvést do původního stavu, pokud došlo při realizaci díla nebo v souvislosti s jeho prováděním k jejich poškození, zničení.</w:t>
      </w:r>
    </w:p>
    <w:p w:rsidR="006633B8" w:rsidRPr="009C2211" w:rsidRDefault="006633B8" w:rsidP="009C2211">
      <w:pPr>
        <w:pStyle w:val="Odrky-psmena"/>
        <w:numPr>
          <w:ilvl w:val="0"/>
          <w:numId w:val="8"/>
        </w:numPr>
        <w:spacing w:before="120"/>
        <w:ind w:left="714" w:hanging="357"/>
      </w:pPr>
      <w:r w:rsidRPr="009C2211">
        <w:t>Vybraný uchazeč výslovně garantuje zajištění uložení veškerých hmot včetně nebezpečných odpadů na jím zajištěné skládce na jeho vlastní náklady, které jsou součástí ceny za dílo.</w:t>
      </w:r>
    </w:p>
    <w:p w:rsidR="006633B8" w:rsidRPr="009C2211" w:rsidRDefault="006633B8" w:rsidP="009C2211">
      <w:pPr>
        <w:pStyle w:val="Odrky-psmena"/>
        <w:numPr>
          <w:ilvl w:val="0"/>
          <w:numId w:val="8"/>
        </w:numPr>
        <w:spacing w:before="120"/>
        <w:ind w:left="714" w:hanging="357"/>
      </w:pPr>
      <w:r w:rsidRPr="009C2211">
        <w:t xml:space="preserve">Vybraný uchazeč bere na vědomí, že práce na díle budou probíhat za provozu </w:t>
      </w:r>
      <w:r w:rsidR="008E7848">
        <w:t xml:space="preserve">příslušného </w:t>
      </w:r>
      <w:r w:rsidRPr="009C2211">
        <w:t>skladu</w:t>
      </w:r>
      <w:r w:rsidR="008E7848">
        <w:t xml:space="preserve"> pohonných hmot</w:t>
      </w:r>
      <w:r w:rsidRPr="009C2211">
        <w:t xml:space="preserve">, a zavazuje se před zahájením díla informovat a seznámit se všemi skutečnostmi vztahujícími se k provozu skladu tak, aby mohl dílo řádně a bezpečně pro zadavatele provést s tím, že v okamžiku, kdy vybraný uchazeč zahájí provádění </w:t>
      </w:r>
      <w:r w:rsidR="009C2211" w:rsidRPr="009C2211">
        <w:t>prací v rámci svého závazku vyplývajícího z uzavřené smlouvy o dílo</w:t>
      </w:r>
      <w:r w:rsidR="008E7848">
        <w:t xml:space="preserve"> (dílčí smlouvy na základě rámcové smlouvy)</w:t>
      </w:r>
      <w:r w:rsidRPr="009C2211">
        <w:t xml:space="preserve">, platí, že uchazeč je s podmínkami provozu skladu </w:t>
      </w:r>
      <w:r w:rsidR="008E7848">
        <w:t xml:space="preserve">pohonných hmot </w:t>
      </w:r>
      <w:r w:rsidRPr="009C2211">
        <w:t>seznámen a nemá proti nim žádné výhrady.</w:t>
      </w:r>
    </w:p>
    <w:p w:rsidR="00BD5335" w:rsidRPr="00376FDC" w:rsidRDefault="00BD5335" w:rsidP="00BD5335">
      <w:pPr>
        <w:pStyle w:val="Odrky-psmena"/>
        <w:numPr>
          <w:ilvl w:val="0"/>
          <w:numId w:val="0"/>
        </w:numPr>
        <w:ind w:left="720" w:hanging="360"/>
      </w:pPr>
    </w:p>
    <w:p w:rsidR="006633B8" w:rsidRPr="00376FDC" w:rsidRDefault="006633B8" w:rsidP="00376FDC">
      <w:pPr>
        <w:pStyle w:val="Nadpis1"/>
      </w:pPr>
      <w:bookmarkStart w:id="42" w:name="_Toc283637649"/>
      <w:bookmarkStart w:id="43" w:name="_Toc283637755"/>
      <w:bookmarkStart w:id="44" w:name="_Toc283637650"/>
      <w:bookmarkStart w:id="45" w:name="_Toc283637756"/>
      <w:bookmarkStart w:id="46" w:name="_Ref261984215"/>
      <w:bookmarkStart w:id="47" w:name="_Toc410642830"/>
      <w:bookmarkEnd w:id="42"/>
      <w:bookmarkEnd w:id="43"/>
      <w:bookmarkEnd w:id="44"/>
      <w:bookmarkEnd w:id="45"/>
      <w:r w:rsidRPr="00376FDC">
        <w:t>Způsob zpracování nabídkové ceny</w:t>
      </w:r>
      <w:bookmarkEnd w:id="46"/>
      <w:bookmarkEnd w:id="47"/>
    </w:p>
    <w:p w:rsidR="006633B8" w:rsidRPr="00376FDC" w:rsidRDefault="006633B8" w:rsidP="00376FDC">
      <w:pPr>
        <w:spacing w:before="120"/>
        <w:rPr>
          <w:rFonts w:ascii="Arial" w:hAnsi="Arial" w:cs="Arial"/>
          <w:sz w:val="20"/>
          <w:szCs w:val="20"/>
        </w:rPr>
      </w:pPr>
      <w:r w:rsidRPr="00376FDC">
        <w:rPr>
          <w:rFonts w:ascii="Arial" w:hAnsi="Arial" w:cs="Arial"/>
          <w:sz w:val="20"/>
          <w:szCs w:val="20"/>
        </w:rPr>
        <w:t xml:space="preserve">Uchazeči stanoví nabídkovou cenu pro toto </w:t>
      </w:r>
      <w:r w:rsidR="008E7848">
        <w:rPr>
          <w:rFonts w:ascii="Arial" w:hAnsi="Arial" w:cs="Arial"/>
          <w:sz w:val="20"/>
          <w:szCs w:val="20"/>
        </w:rPr>
        <w:t>výběrové</w:t>
      </w:r>
      <w:r w:rsidR="008E7848" w:rsidRPr="00376FDC">
        <w:rPr>
          <w:rFonts w:ascii="Arial" w:hAnsi="Arial" w:cs="Arial"/>
          <w:sz w:val="20"/>
          <w:szCs w:val="20"/>
        </w:rPr>
        <w:t xml:space="preserve"> </w:t>
      </w:r>
      <w:r w:rsidRPr="00376FDC">
        <w:rPr>
          <w:rFonts w:ascii="Arial" w:hAnsi="Arial" w:cs="Arial"/>
          <w:sz w:val="20"/>
          <w:szCs w:val="20"/>
        </w:rPr>
        <w:t xml:space="preserve">řízení tak, že </w:t>
      </w:r>
      <w:r w:rsidRPr="00376FDC">
        <w:rPr>
          <w:rFonts w:ascii="Arial" w:hAnsi="Arial" w:cs="Arial"/>
          <w:b/>
          <w:bCs/>
          <w:sz w:val="20"/>
          <w:szCs w:val="20"/>
          <w:u w:val="single"/>
        </w:rPr>
        <w:t xml:space="preserve">vyplní všechny jednotkové ceny </w:t>
      </w:r>
      <w:r w:rsidR="008E7848">
        <w:rPr>
          <w:rFonts w:ascii="Arial" w:hAnsi="Arial" w:cs="Arial"/>
          <w:b/>
          <w:bCs/>
          <w:sz w:val="20"/>
          <w:szCs w:val="20"/>
          <w:u w:val="single"/>
        </w:rPr>
        <w:t xml:space="preserve">stavebních </w:t>
      </w:r>
      <w:r w:rsidRPr="00376FDC">
        <w:rPr>
          <w:rFonts w:ascii="Arial" w:hAnsi="Arial" w:cs="Arial"/>
          <w:b/>
          <w:bCs/>
          <w:sz w:val="20"/>
          <w:szCs w:val="20"/>
          <w:u w:val="single"/>
        </w:rPr>
        <w:t xml:space="preserve">prací, </w:t>
      </w:r>
      <w:r w:rsidR="008E7848">
        <w:rPr>
          <w:rFonts w:ascii="Arial" w:hAnsi="Arial" w:cs="Arial"/>
          <w:b/>
          <w:bCs/>
          <w:sz w:val="20"/>
          <w:szCs w:val="20"/>
          <w:u w:val="single"/>
        </w:rPr>
        <w:t>služeb</w:t>
      </w:r>
      <w:r w:rsidR="008E7848" w:rsidRPr="00376FDC">
        <w:rPr>
          <w:rFonts w:ascii="Arial" w:hAnsi="Arial" w:cs="Arial"/>
          <w:b/>
          <w:bCs/>
          <w:sz w:val="20"/>
          <w:szCs w:val="20"/>
          <w:u w:val="single"/>
        </w:rPr>
        <w:t xml:space="preserve"> </w:t>
      </w:r>
      <w:r w:rsidRPr="00376FDC">
        <w:rPr>
          <w:rFonts w:ascii="Arial" w:hAnsi="Arial" w:cs="Arial"/>
          <w:b/>
          <w:bCs/>
          <w:sz w:val="20"/>
          <w:szCs w:val="20"/>
          <w:u w:val="single"/>
        </w:rPr>
        <w:t>a dodávek v</w:t>
      </w:r>
      <w:r w:rsidR="008E7848">
        <w:rPr>
          <w:rFonts w:ascii="Arial" w:hAnsi="Arial" w:cs="Arial"/>
          <w:b/>
          <w:bCs/>
          <w:sz w:val="20"/>
          <w:szCs w:val="20"/>
          <w:u w:val="single"/>
        </w:rPr>
        <w:t> korunách českých (</w:t>
      </w:r>
      <w:r w:rsidRPr="00376FDC">
        <w:rPr>
          <w:rFonts w:ascii="Arial" w:hAnsi="Arial" w:cs="Arial"/>
          <w:b/>
          <w:bCs/>
          <w:sz w:val="20"/>
          <w:szCs w:val="20"/>
          <w:u w:val="single"/>
        </w:rPr>
        <w:t>Kč</w:t>
      </w:r>
      <w:r w:rsidR="008E7848">
        <w:rPr>
          <w:rFonts w:ascii="Arial" w:hAnsi="Arial" w:cs="Arial"/>
          <w:b/>
          <w:bCs/>
          <w:sz w:val="20"/>
          <w:szCs w:val="20"/>
          <w:u w:val="single"/>
        </w:rPr>
        <w:t>)</w:t>
      </w:r>
      <w:r w:rsidRPr="00376FDC">
        <w:rPr>
          <w:rFonts w:ascii="Arial" w:hAnsi="Arial" w:cs="Arial"/>
          <w:b/>
          <w:bCs/>
          <w:sz w:val="20"/>
          <w:szCs w:val="20"/>
          <w:u w:val="single"/>
        </w:rPr>
        <w:t xml:space="preserve"> bez </w:t>
      </w:r>
      <w:r w:rsidR="008E7848">
        <w:rPr>
          <w:rFonts w:ascii="Arial" w:hAnsi="Arial" w:cs="Arial"/>
          <w:b/>
          <w:bCs/>
          <w:sz w:val="20"/>
          <w:szCs w:val="20"/>
          <w:u w:val="single"/>
        </w:rPr>
        <w:t>daně z přidané hodnoty (</w:t>
      </w:r>
      <w:r w:rsidRPr="00376FDC">
        <w:rPr>
          <w:rFonts w:ascii="Arial" w:hAnsi="Arial" w:cs="Arial"/>
          <w:b/>
          <w:bCs/>
          <w:sz w:val="20"/>
          <w:szCs w:val="20"/>
          <w:u w:val="single"/>
        </w:rPr>
        <w:t>DPH</w:t>
      </w:r>
      <w:r w:rsidR="008E7848">
        <w:rPr>
          <w:rFonts w:ascii="Arial" w:hAnsi="Arial" w:cs="Arial"/>
          <w:b/>
          <w:bCs/>
          <w:sz w:val="20"/>
          <w:szCs w:val="20"/>
          <w:u w:val="single"/>
        </w:rPr>
        <w:t>)</w:t>
      </w:r>
      <w:r w:rsidRPr="00376FDC">
        <w:rPr>
          <w:rFonts w:ascii="Arial" w:hAnsi="Arial" w:cs="Arial"/>
          <w:b/>
          <w:bCs/>
          <w:sz w:val="20"/>
          <w:szCs w:val="20"/>
        </w:rPr>
        <w:t xml:space="preserve"> </w:t>
      </w:r>
      <w:r w:rsidRPr="00376FDC">
        <w:rPr>
          <w:rFonts w:ascii="Arial" w:hAnsi="Arial" w:cs="Arial"/>
          <w:sz w:val="20"/>
          <w:szCs w:val="20"/>
        </w:rPr>
        <w:t xml:space="preserve">požadované zadavatelem v členění </w:t>
      </w:r>
      <w:r w:rsidRPr="009436A7">
        <w:rPr>
          <w:rFonts w:ascii="Arial" w:hAnsi="Arial" w:cs="Arial"/>
          <w:sz w:val="20"/>
          <w:szCs w:val="20"/>
        </w:rPr>
        <w:t>podle přílohy č. 2 – Jednotkového</w:t>
      </w:r>
      <w:r w:rsidRPr="00376FDC">
        <w:rPr>
          <w:rFonts w:ascii="Arial" w:hAnsi="Arial" w:cs="Arial"/>
          <w:sz w:val="20"/>
          <w:szCs w:val="20"/>
        </w:rPr>
        <w:t xml:space="preserve"> výkazu výměr této zadávací dokumentace s tím, že součet všech uchazečem vyplněných jednotkových cen bude tvořit jeho celkovou nabídkovou cenu pro účely hodnocení nabídek v tomto </w:t>
      </w:r>
      <w:r w:rsidR="008E7848">
        <w:rPr>
          <w:rFonts w:ascii="Arial" w:hAnsi="Arial" w:cs="Arial"/>
          <w:sz w:val="20"/>
          <w:szCs w:val="20"/>
        </w:rPr>
        <w:t>výběrovém</w:t>
      </w:r>
      <w:r w:rsidR="008E7848" w:rsidRPr="00376FDC">
        <w:rPr>
          <w:rFonts w:ascii="Arial" w:hAnsi="Arial" w:cs="Arial"/>
          <w:sz w:val="20"/>
          <w:szCs w:val="20"/>
        </w:rPr>
        <w:t xml:space="preserve"> </w:t>
      </w:r>
      <w:r w:rsidRPr="00376FDC">
        <w:rPr>
          <w:rFonts w:ascii="Arial" w:hAnsi="Arial" w:cs="Arial"/>
          <w:sz w:val="20"/>
          <w:szCs w:val="20"/>
        </w:rPr>
        <w:t>řízení, tedy pro výběr uchazeče, se kterým bude uzavřena rámcová smlouva. V případě, že uchazeč nevyplní všechny jednotkové ceny do Jednotkového výkazu výměr (tj. v Jednotkovém výkazu výměr bude chybět vyplněná byť i jen jedna položka</w:t>
      </w:r>
      <w:r w:rsidR="008E7848">
        <w:rPr>
          <w:rFonts w:ascii="Arial" w:hAnsi="Arial" w:cs="Arial"/>
          <w:sz w:val="20"/>
          <w:szCs w:val="20"/>
        </w:rPr>
        <w:t>, položka bude pozměněna nebo bude taková položka oceněna nulou</w:t>
      </w:r>
      <w:r w:rsidRPr="00376FDC">
        <w:rPr>
          <w:rFonts w:ascii="Arial" w:hAnsi="Arial" w:cs="Arial"/>
          <w:sz w:val="20"/>
          <w:szCs w:val="20"/>
        </w:rPr>
        <w:t>), bude to znamenat nesplnění zadávacích podmínek a důvod k vyřazení nabídky uchazeče podle § 76 odst. 1 zákona.</w:t>
      </w:r>
    </w:p>
    <w:p w:rsidR="006633B8" w:rsidRDefault="006633B8" w:rsidP="00376FDC">
      <w:pPr>
        <w:rPr>
          <w:rFonts w:ascii="Arial" w:hAnsi="Arial" w:cs="Arial"/>
          <w:sz w:val="20"/>
          <w:szCs w:val="20"/>
        </w:rPr>
      </w:pPr>
    </w:p>
    <w:p w:rsidR="006633B8" w:rsidRDefault="006633B8" w:rsidP="00376FDC">
      <w:pPr>
        <w:rPr>
          <w:rFonts w:ascii="Arial" w:hAnsi="Arial" w:cs="Arial"/>
          <w:sz w:val="20"/>
          <w:szCs w:val="20"/>
        </w:rPr>
      </w:pPr>
      <w:r w:rsidRPr="00376FDC">
        <w:rPr>
          <w:rFonts w:ascii="Arial" w:hAnsi="Arial" w:cs="Arial"/>
          <w:sz w:val="20"/>
          <w:szCs w:val="20"/>
        </w:rPr>
        <w:t xml:space="preserve">Jednotkové ceny vyplněné u všech jednotlivých položek Jednotkového výkazu výměr (viz příloha č. 2 této zadávací dokumentace) musí být definovány jako nejvýše přípustné a neměnné se započtením veškerých nákladů, rizik, zisku apod. (včetně veškerých dalších nákladů např. dopravy, poplatků, režijních nákladů atd.) a budou pro uchazeče závazné po celou dobu trvání rámcové smlouvy jako jediné přípustné jednotkové ceny pro stanovení ceny konkrétního díla podle konkrétního výkazu výměr předkládaného zadavatelem </w:t>
      </w:r>
      <w:r w:rsidR="008E7848">
        <w:rPr>
          <w:rFonts w:ascii="Arial" w:hAnsi="Arial" w:cs="Arial"/>
          <w:sz w:val="20"/>
          <w:szCs w:val="20"/>
        </w:rPr>
        <w:t>při zadání</w:t>
      </w:r>
      <w:r w:rsidRPr="00376FDC">
        <w:rPr>
          <w:rFonts w:ascii="Arial" w:hAnsi="Arial" w:cs="Arial"/>
          <w:sz w:val="20"/>
          <w:szCs w:val="20"/>
        </w:rPr>
        <w:t> příslušné</w:t>
      </w:r>
      <w:r w:rsidR="008E7848">
        <w:rPr>
          <w:rFonts w:ascii="Arial" w:hAnsi="Arial" w:cs="Arial"/>
          <w:sz w:val="20"/>
          <w:szCs w:val="20"/>
        </w:rPr>
        <w:t xml:space="preserve"> dílčí zakázky</w:t>
      </w:r>
      <w:r w:rsidRPr="00376FDC">
        <w:rPr>
          <w:rFonts w:ascii="Arial" w:hAnsi="Arial" w:cs="Arial"/>
          <w:sz w:val="20"/>
          <w:szCs w:val="20"/>
        </w:rPr>
        <w:t>. Pokud v rámci realizace dílčí zakázky zadané na základě rámcové smlouvy provede uchazeč jakékoliv práce či výkony (či dodá materiál), které nejsou uvedeny v některé z položek v Jednotkovém výkazu výměr, má se za to, že cena za tyto práce či výkony, je obsažena v ostatních vyplněných položkách Jednotkového výkazu výměr.</w:t>
      </w:r>
    </w:p>
    <w:p w:rsidR="009D1923" w:rsidRPr="009D1923" w:rsidRDefault="009D1923" w:rsidP="009D1923">
      <w:pPr>
        <w:pStyle w:val="Nadpis2"/>
      </w:pPr>
      <w:bookmarkStart w:id="48" w:name="_Toc283637754"/>
      <w:bookmarkStart w:id="49" w:name="_Toc285917215"/>
      <w:bookmarkStart w:id="50" w:name="_Toc410642831"/>
      <w:r w:rsidRPr="009D1923">
        <w:t>Zaměření a zúčtování prací</w:t>
      </w:r>
      <w:bookmarkEnd w:id="48"/>
      <w:bookmarkEnd w:id="49"/>
      <w:bookmarkEnd w:id="50"/>
    </w:p>
    <w:p w:rsidR="009D1923" w:rsidRPr="006E3361" w:rsidRDefault="009D1923" w:rsidP="009D1923">
      <w:pPr>
        <w:spacing w:before="120"/>
        <w:rPr>
          <w:rFonts w:ascii="Arial" w:hAnsi="Arial" w:cs="Arial"/>
          <w:sz w:val="20"/>
          <w:szCs w:val="20"/>
        </w:rPr>
      </w:pPr>
      <w:r w:rsidRPr="006E3361">
        <w:rPr>
          <w:rFonts w:ascii="Arial" w:hAnsi="Arial" w:cs="Arial"/>
          <w:sz w:val="20"/>
          <w:szCs w:val="20"/>
        </w:rPr>
        <w:t>Není-li v zadávací dokumentaci či v jejích přílohách uvedeno jinak, jsou v jednotkových cenách zahrnuty mimo jiné tyto náklady:</w:t>
      </w:r>
    </w:p>
    <w:p w:rsidR="009D1923" w:rsidRPr="006E3361" w:rsidRDefault="009D1923" w:rsidP="009D1923">
      <w:pPr>
        <w:pStyle w:val="Odrky-psmena"/>
        <w:numPr>
          <w:ilvl w:val="0"/>
          <w:numId w:val="9"/>
        </w:numPr>
        <w:spacing w:before="120"/>
      </w:pPr>
      <w:r w:rsidRPr="006E3361">
        <w:t>náklady na veškerou svislou a vodorovnou dopravu na staveništi,</w:t>
      </w:r>
    </w:p>
    <w:p w:rsidR="009D1923" w:rsidRPr="006E3361" w:rsidRDefault="009D1923" w:rsidP="009D1923">
      <w:pPr>
        <w:pStyle w:val="Odrky-psmena"/>
        <w:spacing w:before="120"/>
      </w:pPr>
      <w:r w:rsidRPr="006E3361">
        <w:t>náklady na postavení, udržování a odstranění lešení, pokud je ho potřeba,</w:t>
      </w:r>
    </w:p>
    <w:p w:rsidR="009D1923" w:rsidRPr="006E3361" w:rsidRDefault="009D1923" w:rsidP="009D1923">
      <w:pPr>
        <w:pStyle w:val="Odrky-psmena"/>
        <w:spacing w:before="120"/>
      </w:pPr>
      <w:r w:rsidRPr="006E3361">
        <w:lastRenderedPageBreak/>
        <w:t>náklady na zakrytí (nebo jiné zajištění) konstrukcí před znečištěním a poškozením a odstranění zakrytí,</w:t>
      </w:r>
    </w:p>
    <w:p w:rsidR="009D1923" w:rsidRPr="006E3361" w:rsidRDefault="009D1923" w:rsidP="009D1923">
      <w:pPr>
        <w:pStyle w:val="Odrky-psmena"/>
        <w:spacing w:before="120"/>
      </w:pPr>
      <w:r w:rsidRPr="006E3361">
        <w:t>náklady na vyklizení pracoviště a staveniště, odvoz zbytků materiálu(ů),</w:t>
      </w:r>
      <w:r w:rsidR="009B5B47">
        <w:t xml:space="preserve"> náklady na </w:t>
      </w:r>
      <w:r w:rsidRPr="006E3361">
        <w:t>likvidace odpadních vod a kalů včetně souvisejících nákladů,</w:t>
      </w:r>
    </w:p>
    <w:p w:rsidR="009D1923" w:rsidRPr="006E3361" w:rsidRDefault="009D1923" w:rsidP="009D1923">
      <w:pPr>
        <w:pStyle w:val="Odrky-psmena"/>
        <w:spacing w:before="120"/>
      </w:pPr>
      <w:r w:rsidRPr="006E3361">
        <w:t>náklady na opatření k zajištění bezpečnosti práce, ochranná zábradlí otvorů, volných okrajů a podobně,</w:t>
      </w:r>
    </w:p>
    <w:p w:rsidR="009D1923" w:rsidRPr="006E3361" w:rsidRDefault="009D1923" w:rsidP="009D1923">
      <w:pPr>
        <w:pStyle w:val="Odrky-psmena"/>
        <w:spacing w:before="120"/>
      </w:pPr>
      <w:r w:rsidRPr="006E3361">
        <w:t>náklady na opatření na ochranu konstrukcí před poškozením a před negativními vlivy počasí, např. deště, teploty a podobně</w:t>
      </w:r>
    </w:p>
    <w:p w:rsidR="009D1923" w:rsidRPr="006E3361" w:rsidRDefault="009D1923" w:rsidP="009D1923">
      <w:pPr>
        <w:pStyle w:val="Odrky-psmena"/>
        <w:spacing w:before="120"/>
      </w:pPr>
      <w:r w:rsidRPr="006E3361">
        <w:t>náklady na platby za požadované záruky a pojištění,</w:t>
      </w:r>
    </w:p>
    <w:p w:rsidR="009D1923" w:rsidRPr="006E3361" w:rsidRDefault="009D1923" w:rsidP="009D1923">
      <w:pPr>
        <w:pStyle w:val="Odrky-psmena"/>
        <w:spacing w:before="120"/>
      </w:pPr>
      <w:r w:rsidRPr="006E3361">
        <w:t>náklady na veškeré pomocné materiály a ostatní hmoty a výkony neuvedené samostatn</w:t>
      </w:r>
      <w:r w:rsidR="009B5B47">
        <w:t>ě</w:t>
      </w:r>
      <w:r w:rsidRPr="006E3361">
        <w:t xml:space="preserve"> v položkách </w:t>
      </w:r>
      <w:r w:rsidR="009B5B47">
        <w:t xml:space="preserve">Jednotkového </w:t>
      </w:r>
      <w:r w:rsidRPr="006E3361">
        <w:t>výkazu výměr,</w:t>
      </w:r>
    </w:p>
    <w:p w:rsidR="009D1923" w:rsidRPr="006E3361" w:rsidRDefault="009D1923" w:rsidP="009D1923">
      <w:pPr>
        <w:pStyle w:val="Odrky-psmena"/>
        <w:spacing w:before="120"/>
      </w:pPr>
      <w:r w:rsidRPr="006E3361">
        <w:t>náklady na veškeré pomocné práce, výkony a přípomoci, nejsou-li oceněny samostatnou položkou,</w:t>
      </w:r>
    </w:p>
    <w:p w:rsidR="009D1923" w:rsidRPr="006E3361" w:rsidRDefault="009D1923" w:rsidP="009D1923">
      <w:pPr>
        <w:pStyle w:val="Odrky-psmena"/>
        <w:spacing w:before="120"/>
      </w:pPr>
      <w:r w:rsidRPr="006E3361">
        <w:t xml:space="preserve">náklady spojené s vyhotovením veškeré projektové dokumentace nutné pro provedení díla, jako i technologické předpisy a postupy, výkresy, výpočty, výrobní a dílenská dokumentace a jiné doklady nutné k provedení díla, </w:t>
      </w:r>
    </w:p>
    <w:p w:rsidR="009D1923" w:rsidRPr="006E3361" w:rsidRDefault="009D1923" w:rsidP="009D1923">
      <w:pPr>
        <w:pStyle w:val="Odrky-psmena"/>
        <w:spacing w:before="120"/>
      </w:pPr>
      <w:r w:rsidRPr="006E3361">
        <w:t>náklady na dopravu, složení a ochranu materiálu a jednotlivých zařízení franko stavba včetně skladování na staveništi,</w:t>
      </w:r>
    </w:p>
    <w:p w:rsidR="009D1923" w:rsidRPr="006E3361" w:rsidRDefault="009D1923" w:rsidP="009D1923">
      <w:pPr>
        <w:pStyle w:val="Odrky-psmena"/>
        <w:spacing w:before="120"/>
      </w:pPr>
      <w:r w:rsidRPr="006E3361">
        <w:t>náklady na zajištění koordinátora BOZP při realizaci podle zákona č. 309/2006 Sb., kterým se upravují další požadavky bezpečnosti a ochrany zdraví při práci v pracovněprávních vztazích a o zajištění bezpečnosti a ochrany zdraví při činnosti nebo při poskytování mimo pracovněprávní vztahy (zákon o zajištění dalších podmínek bezpečnosti a ochrany zdraví při práci), ve znění pozdějších předpisů a dle  navazujících předpisů, a</w:t>
      </w:r>
    </w:p>
    <w:p w:rsidR="009D1923" w:rsidRDefault="009B5B47" w:rsidP="009D1923">
      <w:pPr>
        <w:pStyle w:val="Odrky-psmena"/>
        <w:spacing w:before="120"/>
      </w:pPr>
      <w:r>
        <w:t xml:space="preserve">náklady na </w:t>
      </w:r>
      <w:r w:rsidR="009D1923" w:rsidRPr="006E3361">
        <w:t>veškeré práce, dodávky či výkony potřebné k řádnému provedení kompletního díla, jímž se má zabezpečit plná funkčnost a bezpečnost nádrže, a to i když nejsou výslovně ve smlouvě o dílo či jejích přílohách (např. výkazu výměr) uvedeny.</w:t>
      </w:r>
    </w:p>
    <w:p w:rsidR="006633B8" w:rsidRPr="00376FDC" w:rsidRDefault="006633B8" w:rsidP="00376FDC">
      <w:pPr>
        <w:pStyle w:val="Nadpis1"/>
      </w:pPr>
      <w:bookmarkStart w:id="51" w:name="_Toc410642832"/>
      <w:r w:rsidRPr="00376FDC">
        <w:t>Způsob hodnocení nabídek</w:t>
      </w:r>
      <w:bookmarkEnd w:id="51"/>
    </w:p>
    <w:p w:rsidR="006633B8" w:rsidRDefault="006633B8" w:rsidP="00376FDC">
      <w:pPr>
        <w:spacing w:before="120"/>
        <w:rPr>
          <w:rFonts w:ascii="Arial" w:hAnsi="Arial" w:cs="Arial"/>
          <w:sz w:val="20"/>
          <w:szCs w:val="20"/>
        </w:rPr>
      </w:pPr>
      <w:r w:rsidRPr="00376FDC">
        <w:rPr>
          <w:rFonts w:ascii="Arial" w:hAnsi="Arial" w:cs="Arial"/>
          <w:sz w:val="20"/>
          <w:szCs w:val="20"/>
        </w:rPr>
        <w:t xml:space="preserve">Hodnotícím kritériem je nejnižší celková nabídková cena, stanovená v Kč bez DPH dle článku 3 této zadávací dokumentace. </w:t>
      </w:r>
    </w:p>
    <w:p w:rsidR="006633B8" w:rsidRPr="00376FDC" w:rsidRDefault="006633B8" w:rsidP="00376FDC">
      <w:pPr>
        <w:pStyle w:val="Nadpis1"/>
      </w:pPr>
      <w:bookmarkStart w:id="52" w:name="_Toc410642833"/>
      <w:r w:rsidRPr="00376FDC">
        <w:t>Obchodní podmínky včetně platebních</w:t>
      </w:r>
      <w:bookmarkEnd w:id="52"/>
    </w:p>
    <w:p w:rsidR="006633B8" w:rsidRDefault="006633B8" w:rsidP="00376FDC">
      <w:pPr>
        <w:spacing w:before="120"/>
        <w:rPr>
          <w:rFonts w:ascii="Arial" w:hAnsi="Arial" w:cs="Arial"/>
          <w:sz w:val="20"/>
          <w:szCs w:val="20"/>
        </w:rPr>
      </w:pPr>
      <w:r w:rsidRPr="00376FDC">
        <w:rPr>
          <w:rFonts w:ascii="Arial" w:hAnsi="Arial" w:cs="Arial"/>
          <w:sz w:val="20"/>
          <w:szCs w:val="20"/>
        </w:rPr>
        <w:t xml:space="preserve">Obchodní podmínky včetně platebních podmínek jsou uvedeny v návrhu rámcové smlouvy o dílo a všeobecných obchodních podmínkách, které jsou jako příloha č. 1 nedílnou součástí této zadávací dokumentace. </w:t>
      </w:r>
    </w:p>
    <w:p w:rsidR="009D1923" w:rsidRPr="009D1923" w:rsidRDefault="009D1923" w:rsidP="009D1923">
      <w:pPr>
        <w:rPr>
          <w:rFonts w:ascii="Arial" w:hAnsi="Arial" w:cs="Arial"/>
          <w:sz w:val="20"/>
          <w:szCs w:val="20"/>
        </w:rPr>
      </w:pPr>
      <w:r w:rsidRPr="009D1923">
        <w:rPr>
          <w:rFonts w:ascii="Arial" w:hAnsi="Arial" w:cs="Arial"/>
          <w:sz w:val="20"/>
          <w:szCs w:val="20"/>
        </w:rPr>
        <w:t xml:space="preserve">Uchazeč není oprávněn podmínit nebo jakkoliv vyloučit jakoukoliv podmínku obsaženou </w:t>
      </w:r>
      <w:r w:rsidRPr="009436A7">
        <w:rPr>
          <w:rFonts w:ascii="Arial" w:hAnsi="Arial" w:cs="Arial"/>
          <w:sz w:val="20"/>
          <w:szCs w:val="20"/>
        </w:rPr>
        <w:t>v </w:t>
      </w:r>
      <w:r w:rsidR="00516178" w:rsidRPr="009436A7">
        <w:rPr>
          <w:rFonts w:ascii="Arial" w:hAnsi="Arial" w:cs="Arial"/>
          <w:sz w:val="20"/>
          <w:szCs w:val="20"/>
        </w:rPr>
        <w:t>příloze č. 1 této zadávací dokumentace</w:t>
      </w:r>
      <w:r w:rsidRPr="009436A7">
        <w:rPr>
          <w:rFonts w:ascii="Arial" w:hAnsi="Arial" w:cs="Arial"/>
          <w:sz w:val="20"/>
          <w:szCs w:val="20"/>
        </w:rPr>
        <w:t>. Podmínění nebo vyloučení jakékoliv podmínky uvedené v </w:t>
      </w:r>
      <w:r w:rsidR="00516178" w:rsidRPr="009436A7">
        <w:rPr>
          <w:rFonts w:ascii="Arial" w:hAnsi="Arial" w:cs="Arial"/>
          <w:sz w:val="20"/>
          <w:szCs w:val="20"/>
        </w:rPr>
        <w:t>příloze č. 1</w:t>
      </w:r>
      <w:r w:rsidR="00516178">
        <w:rPr>
          <w:rFonts w:ascii="Arial" w:hAnsi="Arial" w:cs="Arial"/>
          <w:sz w:val="20"/>
          <w:szCs w:val="20"/>
        </w:rPr>
        <w:t xml:space="preserve"> této zadávací dokumentace</w:t>
      </w:r>
      <w:r w:rsidRPr="009D1923">
        <w:rPr>
          <w:rFonts w:ascii="Arial" w:hAnsi="Arial" w:cs="Arial"/>
          <w:sz w:val="20"/>
          <w:szCs w:val="20"/>
        </w:rPr>
        <w:t xml:space="preserve"> předložené uchazečem v nabídce je důvodem pro vyřazení nabídky a vyloučení uchazeče z výběrového řízení. </w:t>
      </w:r>
    </w:p>
    <w:p w:rsidR="006633B8" w:rsidRPr="00376FDC" w:rsidRDefault="006633B8" w:rsidP="00376FDC">
      <w:pPr>
        <w:pStyle w:val="Nadpis1"/>
      </w:pPr>
      <w:bookmarkStart w:id="53" w:name="_Toc285917223"/>
      <w:bookmarkStart w:id="54" w:name="_Toc285917225"/>
      <w:bookmarkStart w:id="55" w:name="_Toc410642834"/>
      <w:bookmarkEnd w:id="53"/>
      <w:bookmarkEnd w:id="54"/>
      <w:r w:rsidRPr="00376FDC">
        <w:t>Požadavky na splnění kvalifikace a způsob prokazování kvalifikačních předpokladů</w:t>
      </w:r>
      <w:bookmarkEnd w:id="55"/>
      <w:r w:rsidRPr="00376FDC">
        <w:t xml:space="preserve"> </w:t>
      </w:r>
    </w:p>
    <w:p w:rsidR="006633B8" w:rsidRPr="00376FDC" w:rsidRDefault="006633B8" w:rsidP="00376FDC">
      <w:pPr>
        <w:pStyle w:val="Nadpis2"/>
      </w:pPr>
      <w:bookmarkStart w:id="56" w:name="_Toc410642835"/>
      <w:r w:rsidRPr="00376FDC">
        <w:t>Základní kvalifikační předpoklady</w:t>
      </w:r>
      <w:bookmarkEnd w:id="56"/>
      <w:r w:rsidRPr="00376FDC">
        <w:t xml:space="preserve"> </w:t>
      </w:r>
    </w:p>
    <w:p w:rsidR="006633B8" w:rsidRPr="00376FDC" w:rsidRDefault="006633B8" w:rsidP="00376FDC">
      <w:pPr>
        <w:rPr>
          <w:rFonts w:ascii="Arial" w:hAnsi="Arial" w:cs="Arial"/>
          <w:sz w:val="20"/>
          <w:szCs w:val="20"/>
        </w:rPr>
      </w:pPr>
    </w:p>
    <w:p w:rsidR="006633B8" w:rsidRPr="005F76A5" w:rsidRDefault="006633B8" w:rsidP="00376FDC">
      <w:pPr>
        <w:rPr>
          <w:rFonts w:ascii="Arial" w:hAnsi="Arial" w:cs="Arial"/>
          <w:sz w:val="20"/>
          <w:szCs w:val="20"/>
        </w:rPr>
      </w:pPr>
      <w:r w:rsidRPr="00376FDC">
        <w:rPr>
          <w:rFonts w:ascii="Arial" w:hAnsi="Arial" w:cs="Arial"/>
          <w:sz w:val="20"/>
          <w:szCs w:val="20"/>
        </w:rPr>
        <w:t xml:space="preserve">Splnění základních kvalifikačních předpokladů prokáže uchazeč, když zadavateli </w:t>
      </w:r>
      <w:r w:rsidRPr="00376FDC">
        <w:rPr>
          <w:rFonts w:ascii="Arial" w:hAnsi="Arial" w:cs="Arial"/>
          <w:b/>
          <w:bCs/>
          <w:sz w:val="20"/>
          <w:szCs w:val="20"/>
        </w:rPr>
        <w:t>předloží čestné prohlášení, k jehož vypracování uchazeč může použít přílohu č. 4 této zadávací dokumentace</w:t>
      </w:r>
      <w:r w:rsidRPr="00376FDC">
        <w:rPr>
          <w:rFonts w:ascii="Arial" w:hAnsi="Arial" w:cs="Arial"/>
          <w:sz w:val="20"/>
          <w:szCs w:val="20"/>
        </w:rPr>
        <w:t>, z </w:t>
      </w:r>
      <w:r w:rsidRPr="005F76A5">
        <w:rPr>
          <w:rFonts w:ascii="Arial" w:hAnsi="Arial" w:cs="Arial"/>
          <w:sz w:val="20"/>
          <w:szCs w:val="20"/>
        </w:rPr>
        <w:t xml:space="preserve">jehož obsahu musí být zřejmé jmenovitým uvedením, že uchazeč splňuje všechny základní kvalifikační předpoklady konkrétně uvedené v ustanovení </w:t>
      </w:r>
      <w:r w:rsidRPr="005F76A5">
        <w:rPr>
          <w:rFonts w:ascii="Arial" w:hAnsi="Arial" w:cs="Arial"/>
          <w:b/>
          <w:bCs/>
          <w:sz w:val="20"/>
          <w:szCs w:val="20"/>
        </w:rPr>
        <w:t xml:space="preserve">§ 53 odst. 1 písm. a) až </w:t>
      </w:r>
      <w:r w:rsidR="009D1923" w:rsidRPr="005F76A5">
        <w:rPr>
          <w:rFonts w:ascii="Arial" w:hAnsi="Arial" w:cs="Arial"/>
          <w:b/>
          <w:bCs/>
          <w:sz w:val="20"/>
          <w:szCs w:val="20"/>
        </w:rPr>
        <w:t>k)</w:t>
      </w:r>
      <w:r w:rsidRPr="005F76A5">
        <w:rPr>
          <w:rFonts w:ascii="Arial" w:hAnsi="Arial" w:cs="Arial"/>
          <w:sz w:val="20"/>
          <w:szCs w:val="20"/>
        </w:rPr>
        <w:t xml:space="preserve"> </w:t>
      </w:r>
      <w:r w:rsidRPr="005F76A5">
        <w:rPr>
          <w:rFonts w:ascii="Arial" w:hAnsi="Arial" w:cs="Arial"/>
          <w:b/>
          <w:bCs/>
          <w:sz w:val="20"/>
          <w:szCs w:val="20"/>
        </w:rPr>
        <w:t>zákona</w:t>
      </w:r>
      <w:r w:rsidRPr="005F76A5">
        <w:rPr>
          <w:rFonts w:ascii="Arial" w:hAnsi="Arial" w:cs="Arial"/>
          <w:sz w:val="20"/>
          <w:szCs w:val="20"/>
        </w:rPr>
        <w:t>, tedy uchazeč:</w:t>
      </w:r>
    </w:p>
    <w:p w:rsidR="006633B8" w:rsidRPr="005F76A5" w:rsidRDefault="006633B8" w:rsidP="005F76A5">
      <w:pPr>
        <w:numPr>
          <w:ilvl w:val="0"/>
          <w:numId w:val="15"/>
        </w:numPr>
        <w:spacing w:before="120"/>
        <w:ind w:left="714" w:hanging="357"/>
        <w:rPr>
          <w:rFonts w:ascii="Arial" w:hAnsi="Arial" w:cs="Arial"/>
          <w:sz w:val="20"/>
          <w:szCs w:val="20"/>
        </w:rPr>
      </w:pPr>
      <w:r w:rsidRPr="005F76A5">
        <w:rPr>
          <w:rFonts w:ascii="Arial" w:hAnsi="Arial" w:cs="Arial"/>
          <w:sz w:val="20"/>
          <w:szCs w:val="20"/>
        </w:rPr>
        <w:lastRenderedPageBreak/>
        <w:t>který nebyl pravomocně odsouzen pro trestný čin spáchaný ve prospěch organizované zločinecké skupiny, trestný čin účasti na organizované zločinecké skupině, legalizace výnosů z trestné činnosti, podílnictví, přijímání úplatku, podpl</w:t>
      </w:r>
      <w:r w:rsidR="00A36BDF">
        <w:rPr>
          <w:rFonts w:ascii="Arial" w:hAnsi="Arial" w:cs="Arial"/>
          <w:sz w:val="20"/>
          <w:szCs w:val="20"/>
        </w:rPr>
        <w:t>a</w:t>
      </w:r>
      <w:r w:rsidRPr="005F76A5">
        <w:rPr>
          <w:rFonts w:ascii="Arial" w:hAnsi="Arial" w:cs="Arial"/>
          <w:sz w:val="20"/>
          <w:szCs w:val="20"/>
        </w:rPr>
        <w:t>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statutární orgán nebo každý člen statutárního orgánu, a je-li statutárním orgánem uchazeče či členem statutárního orgánu uchazeče právnická osoba, musí tento předpoklad splňovat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uchazeč splňovat jak ve vztahu k území České republiky, tak k zemi svého sídla, místa podnikání či bydliště;</w:t>
      </w:r>
    </w:p>
    <w:p w:rsidR="006633B8" w:rsidRPr="005F76A5" w:rsidRDefault="006633B8" w:rsidP="005F76A5">
      <w:pPr>
        <w:numPr>
          <w:ilvl w:val="0"/>
          <w:numId w:val="15"/>
        </w:numPr>
        <w:spacing w:before="120"/>
        <w:ind w:left="714" w:hanging="357"/>
        <w:rPr>
          <w:rFonts w:ascii="Arial" w:hAnsi="Arial" w:cs="Arial"/>
          <w:sz w:val="20"/>
          <w:szCs w:val="20"/>
        </w:rPr>
      </w:pPr>
      <w:r w:rsidRPr="005F76A5">
        <w:rPr>
          <w:rFonts w:ascii="Arial" w:hAnsi="Arial" w:cs="Arial"/>
          <w:sz w:val="20"/>
          <w:szCs w:val="20"/>
        </w:rPr>
        <w:t>který nebyl pravomocně odsouzen pro trestný čin, jehož skutková podstata souvisí s předmětem podnikání uchazeče podle zvláštních právních předpisů nebo došlo k zahlazení odsouzení za spáchání takového trestného činu; jde-li o právnickou osobu, musí tuto podmínku splňovat statutární orgán nebo každý člen statutárního orgánu, a je-li statutárním orgánem uchazeče či členem statutárního orgánu uchazeče právnická osoba, musí tento předpoklad splňovat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uchazeč splňovat jak ve vztahu k území České republiky, tak k zemi svého sídla, místa podnikání či bydliště;</w:t>
      </w:r>
    </w:p>
    <w:p w:rsidR="006633B8" w:rsidRPr="005F76A5" w:rsidRDefault="006633B8" w:rsidP="005F76A5">
      <w:pPr>
        <w:numPr>
          <w:ilvl w:val="0"/>
          <w:numId w:val="15"/>
        </w:numPr>
        <w:spacing w:before="120"/>
        <w:rPr>
          <w:rFonts w:ascii="Arial" w:hAnsi="Arial" w:cs="Arial"/>
          <w:sz w:val="20"/>
          <w:szCs w:val="20"/>
        </w:rPr>
      </w:pPr>
      <w:r w:rsidRPr="005F76A5">
        <w:rPr>
          <w:rFonts w:ascii="Arial" w:hAnsi="Arial" w:cs="Arial"/>
          <w:sz w:val="20"/>
          <w:szCs w:val="20"/>
        </w:rPr>
        <w:t>který nenaplnil v posledních třech letech skutkovou podstatu jednání nekalé soutěže formou podplácení podle zvláštního právního předpisu;</w:t>
      </w:r>
    </w:p>
    <w:p w:rsidR="006633B8" w:rsidRPr="005F76A5" w:rsidRDefault="006633B8" w:rsidP="005F76A5">
      <w:pPr>
        <w:numPr>
          <w:ilvl w:val="0"/>
          <w:numId w:val="15"/>
        </w:numPr>
        <w:spacing w:before="120"/>
        <w:rPr>
          <w:rFonts w:ascii="Arial" w:hAnsi="Arial" w:cs="Arial"/>
          <w:sz w:val="20"/>
          <w:szCs w:val="20"/>
        </w:rPr>
      </w:pPr>
      <w:r w:rsidRPr="005F76A5">
        <w:rPr>
          <w:rFonts w:ascii="Arial" w:hAnsi="Arial" w:cs="Arial"/>
          <w:sz w:val="20"/>
          <w:szCs w:val="20"/>
        </w:rPr>
        <w:t>vůči jehož majetku neprobíhá nebo v posledních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6633B8" w:rsidRPr="005F76A5" w:rsidRDefault="006633B8" w:rsidP="005F76A5">
      <w:pPr>
        <w:numPr>
          <w:ilvl w:val="0"/>
          <w:numId w:val="15"/>
        </w:numPr>
        <w:spacing w:before="120"/>
        <w:rPr>
          <w:rFonts w:ascii="Arial" w:hAnsi="Arial" w:cs="Arial"/>
          <w:sz w:val="20"/>
          <w:szCs w:val="20"/>
        </w:rPr>
      </w:pPr>
      <w:r w:rsidRPr="005F76A5">
        <w:rPr>
          <w:rFonts w:ascii="Arial" w:hAnsi="Arial" w:cs="Arial"/>
          <w:sz w:val="20"/>
          <w:szCs w:val="20"/>
        </w:rPr>
        <w:t>který není v likvidaci;</w:t>
      </w:r>
    </w:p>
    <w:p w:rsidR="006633B8" w:rsidRPr="005F76A5" w:rsidRDefault="006633B8" w:rsidP="005F76A5">
      <w:pPr>
        <w:numPr>
          <w:ilvl w:val="0"/>
          <w:numId w:val="15"/>
        </w:numPr>
        <w:spacing w:before="120"/>
        <w:rPr>
          <w:rFonts w:ascii="Arial" w:hAnsi="Arial" w:cs="Arial"/>
          <w:sz w:val="20"/>
          <w:szCs w:val="20"/>
        </w:rPr>
      </w:pPr>
      <w:r w:rsidRPr="005F76A5">
        <w:rPr>
          <w:rFonts w:ascii="Arial" w:hAnsi="Arial" w:cs="Arial"/>
          <w:sz w:val="20"/>
          <w:szCs w:val="20"/>
        </w:rPr>
        <w:t>který nemá v evidenci daní zachyceny daňové nedoplatky, a to jak v České republice, tak v zemi sídla, místa podnikání či bydliště uchazeče;</w:t>
      </w:r>
    </w:p>
    <w:p w:rsidR="006633B8" w:rsidRPr="005F76A5" w:rsidRDefault="006633B8" w:rsidP="005F76A5">
      <w:pPr>
        <w:numPr>
          <w:ilvl w:val="0"/>
          <w:numId w:val="15"/>
        </w:numPr>
        <w:spacing w:before="120"/>
        <w:rPr>
          <w:rFonts w:ascii="Arial" w:hAnsi="Arial" w:cs="Arial"/>
          <w:sz w:val="20"/>
          <w:szCs w:val="20"/>
        </w:rPr>
      </w:pPr>
      <w:r w:rsidRPr="005F76A5">
        <w:rPr>
          <w:rFonts w:ascii="Arial" w:hAnsi="Arial" w:cs="Arial"/>
          <w:sz w:val="20"/>
          <w:szCs w:val="20"/>
        </w:rPr>
        <w:t>který nemá nedoplatek na pojistném a na penále na veřejné zdravotní pojištění, a to jak v České republice, tak v zemi sídla, místa podnikání či bydliště uchazeče;</w:t>
      </w:r>
    </w:p>
    <w:p w:rsidR="006633B8" w:rsidRDefault="006633B8" w:rsidP="005F76A5">
      <w:pPr>
        <w:numPr>
          <w:ilvl w:val="0"/>
          <w:numId w:val="15"/>
        </w:numPr>
        <w:spacing w:before="120"/>
        <w:rPr>
          <w:rFonts w:ascii="Arial" w:hAnsi="Arial" w:cs="Arial"/>
          <w:sz w:val="20"/>
          <w:szCs w:val="20"/>
        </w:rPr>
      </w:pPr>
      <w:r w:rsidRPr="005F76A5">
        <w:rPr>
          <w:rFonts w:ascii="Arial" w:hAnsi="Arial" w:cs="Arial"/>
          <w:sz w:val="20"/>
          <w:szCs w:val="20"/>
        </w:rPr>
        <w:t xml:space="preserve">který nemá nedoplatek na pojistném a na penále na sociální zabezpečení a příspěvku na státní politiku zaměstnanosti, a to jak v České republice, tak v zemi sídla, místa podnikání či bydliště uchazeče; </w:t>
      </w:r>
    </w:p>
    <w:p w:rsidR="005F76A5" w:rsidRDefault="005F76A5" w:rsidP="005F76A5">
      <w:pPr>
        <w:numPr>
          <w:ilvl w:val="0"/>
          <w:numId w:val="15"/>
        </w:numPr>
        <w:spacing w:before="120"/>
        <w:rPr>
          <w:rFonts w:ascii="Arial" w:hAnsi="Arial" w:cs="Arial"/>
          <w:sz w:val="20"/>
          <w:szCs w:val="20"/>
        </w:rPr>
      </w:pPr>
      <w:r>
        <w:rPr>
          <w:rFonts w:ascii="Arial" w:hAnsi="Arial" w:cs="Arial"/>
          <w:sz w:val="20"/>
          <w:szCs w:val="20"/>
        </w:rPr>
        <w:t xml:space="preserve">který nebyl, </w:t>
      </w:r>
      <w:r w:rsidRPr="00B42955">
        <w:rPr>
          <w:rFonts w:ascii="Arial" w:hAnsi="Arial" w:cs="Arial"/>
          <w:sz w:val="20"/>
          <w:szCs w:val="20"/>
        </w:rPr>
        <w:t xml:space="preserve">v posledních 3 letech pravomocně disciplinárně potrestán či mu nebylo pravomocně uloženo kárné opatření podle zvláštních právních předpisů, je-li podle § 54 písm. d) požadováno prokázání odborné způsobilosti podle zvláštních právních předpisů; prohlašuji, že pokud </w:t>
      </w:r>
      <w:r>
        <w:rPr>
          <w:rFonts w:ascii="Arial" w:hAnsi="Arial" w:cs="Arial"/>
          <w:sz w:val="20"/>
          <w:szCs w:val="20"/>
        </w:rPr>
        <w:t>uchazeč</w:t>
      </w:r>
      <w:r w:rsidRPr="00B42955">
        <w:rPr>
          <w:rFonts w:ascii="Arial" w:hAnsi="Arial" w:cs="Arial"/>
          <w:sz w:val="20"/>
          <w:szCs w:val="20"/>
        </w:rPr>
        <w:t xml:space="preserve"> vykonává tuto činnost prostřednictvím odpovědného zástupce nebo jiné osoby odpovídající za činnost </w:t>
      </w:r>
      <w:r>
        <w:rPr>
          <w:rFonts w:ascii="Arial" w:hAnsi="Arial" w:cs="Arial"/>
          <w:sz w:val="20"/>
          <w:szCs w:val="20"/>
        </w:rPr>
        <w:t>uchazeč</w:t>
      </w:r>
      <w:r w:rsidRPr="00B42955">
        <w:rPr>
          <w:rFonts w:ascii="Arial" w:hAnsi="Arial" w:cs="Arial"/>
          <w:sz w:val="20"/>
          <w:szCs w:val="20"/>
        </w:rPr>
        <w:t>e, splňují tento předpoklad i</w:t>
      </w:r>
      <w:r>
        <w:rPr>
          <w:rFonts w:ascii="Arial" w:hAnsi="Arial" w:cs="Arial"/>
          <w:sz w:val="20"/>
          <w:szCs w:val="20"/>
        </w:rPr>
        <w:t xml:space="preserve"> tyto osoby;</w:t>
      </w:r>
    </w:p>
    <w:p w:rsidR="005F76A5" w:rsidRDefault="005F76A5" w:rsidP="005F76A5">
      <w:pPr>
        <w:numPr>
          <w:ilvl w:val="0"/>
          <w:numId w:val="15"/>
        </w:numPr>
        <w:spacing w:before="120"/>
        <w:rPr>
          <w:rFonts w:ascii="Arial" w:hAnsi="Arial" w:cs="Arial"/>
          <w:sz w:val="20"/>
          <w:szCs w:val="20"/>
        </w:rPr>
      </w:pPr>
      <w:r>
        <w:rPr>
          <w:rFonts w:ascii="Arial" w:hAnsi="Arial" w:cs="Arial"/>
          <w:sz w:val="20"/>
          <w:szCs w:val="20"/>
        </w:rPr>
        <w:t xml:space="preserve">který není </w:t>
      </w:r>
      <w:r w:rsidRPr="00B42955">
        <w:rPr>
          <w:rFonts w:ascii="Arial" w:hAnsi="Arial" w:cs="Arial"/>
          <w:sz w:val="20"/>
          <w:szCs w:val="20"/>
        </w:rPr>
        <w:t>veden v rejstříku osob se zákazem plnění veřejných zakázek</w:t>
      </w:r>
      <w:r>
        <w:rPr>
          <w:rFonts w:ascii="Arial" w:hAnsi="Arial" w:cs="Arial"/>
          <w:sz w:val="20"/>
          <w:szCs w:val="20"/>
        </w:rPr>
        <w:t>;</w:t>
      </w:r>
    </w:p>
    <w:p w:rsidR="005F76A5" w:rsidRDefault="005F76A5" w:rsidP="005F76A5">
      <w:pPr>
        <w:numPr>
          <w:ilvl w:val="0"/>
          <w:numId w:val="15"/>
        </w:numPr>
        <w:spacing w:before="120"/>
        <w:rPr>
          <w:rFonts w:ascii="Arial" w:hAnsi="Arial" w:cs="Arial"/>
          <w:sz w:val="20"/>
          <w:szCs w:val="20"/>
        </w:rPr>
      </w:pPr>
      <w:r>
        <w:rPr>
          <w:rFonts w:ascii="Arial" w:hAnsi="Arial" w:cs="Arial"/>
          <w:sz w:val="20"/>
          <w:szCs w:val="20"/>
        </w:rPr>
        <w:t>kterému nebyla v posledních 3 letech pravomocně uložena pokuta za umožnění výkon nelegální práce podle zvláštního právního předpisu.</w:t>
      </w:r>
    </w:p>
    <w:p w:rsidR="00E62611" w:rsidRPr="004B7BC4" w:rsidRDefault="00E62611" w:rsidP="00E62611">
      <w:pPr>
        <w:spacing w:before="120"/>
        <w:rPr>
          <w:rFonts w:ascii="Arial" w:hAnsi="Arial" w:cs="Arial"/>
          <w:i/>
          <w:sz w:val="20"/>
          <w:szCs w:val="20"/>
        </w:rPr>
      </w:pPr>
      <w:r w:rsidRPr="004B7BC4">
        <w:rPr>
          <w:rFonts w:ascii="Arial" w:hAnsi="Arial" w:cs="Arial"/>
          <w:i/>
          <w:sz w:val="20"/>
          <w:szCs w:val="20"/>
        </w:rPr>
        <w:t>Pozn. Zadavatel neodpovídá za aktuálnost textu přílohy č. 4 této zadávací dokumentace ve smyslu zákona.</w:t>
      </w:r>
    </w:p>
    <w:p w:rsidR="006633B8" w:rsidRPr="009D1923" w:rsidRDefault="006633B8" w:rsidP="00376FDC">
      <w:pPr>
        <w:ind w:left="709"/>
        <w:rPr>
          <w:rFonts w:ascii="Arial" w:hAnsi="Arial" w:cs="Arial"/>
          <w:color w:val="FF0000"/>
          <w:sz w:val="20"/>
          <w:szCs w:val="20"/>
        </w:rPr>
      </w:pPr>
    </w:p>
    <w:p w:rsidR="006633B8" w:rsidRPr="00376FDC" w:rsidRDefault="006633B8" w:rsidP="00376FDC">
      <w:pPr>
        <w:pStyle w:val="Nadpis2"/>
      </w:pPr>
      <w:bookmarkStart w:id="57" w:name="_Toc410642836"/>
      <w:r w:rsidRPr="00376FDC">
        <w:t>Profesní kvalifikační předpoklady</w:t>
      </w:r>
      <w:bookmarkEnd w:id="57"/>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r w:rsidRPr="00376FDC">
        <w:rPr>
          <w:rFonts w:ascii="Arial" w:hAnsi="Arial" w:cs="Arial"/>
          <w:sz w:val="20"/>
          <w:szCs w:val="20"/>
        </w:rPr>
        <w:t xml:space="preserve">Splnění profesních kvalifikačních předpokladů podle </w:t>
      </w:r>
      <w:r w:rsidRPr="00376FDC">
        <w:rPr>
          <w:rFonts w:ascii="Arial" w:hAnsi="Arial" w:cs="Arial"/>
          <w:b/>
          <w:bCs/>
          <w:sz w:val="20"/>
          <w:szCs w:val="20"/>
        </w:rPr>
        <w:t>§ 54 písm. a) a b) zákona</w:t>
      </w:r>
      <w:r w:rsidRPr="00376FDC">
        <w:rPr>
          <w:rFonts w:ascii="Arial" w:hAnsi="Arial" w:cs="Arial"/>
          <w:sz w:val="20"/>
          <w:szCs w:val="20"/>
        </w:rPr>
        <w:t xml:space="preserve"> prokáže uchazeč předložením: </w:t>
      </w:r>
    </w:p>
    <w:p w:rsidR="006633B8" w:rsidRPr="00376FDC" w:rsidRDefault="006633B8" w:rsidP="00376FDC">
      <w:pPr>
        <w:numPr>
          <w:ilvl w:val="0"/>
          <w:numId w:val="17"/>
        </w:numPr>
        <w:spacing w:before="120"/>
        <w:rPr>
          <w:rFonts w:ascii="Arial" w:hAnsi="Arial" w:cs="Arial"/>
          <w:sz w:val="20"/>
          <w:szCs w:val="20"/>
        </w:rPr>
      </w:pPr>
      <w:r w:rsidRPr="00376FDC">
        <w:rPr>
          <w:rFonts w:ascii="Arial" w:hAnsi="Arial" w:cs="Arial"/>
          <w:b/>
          <w:bCs/>
          <w:sz w:val="20"/>
          <w:szCs w:val="20"/>
        </w:rPr>
        <w:lastRenderedPageBreak/>
        <w:t>výpisu z obchodního rejstříku</w:t>
      </w:r>
      <w:r w:rsidRPr="00376FDC">
        <w:rPr>
          <w:rFonts w:ascii="Arial" w:hAnsi="Arial" w:cs="Arial"/>
          <w:sz w:val="20"/>
          <w:szCs w:val="20"/>
        </w:rPr>
        <w:t>, pokud je v něm zapsán, či výpisu z jiné obdobné evidence, pokud je v ní zapsán (výpis nesmí být ke dni lhůty pro podání nabídek starší 90 kalendářních dnů);</w:t>
      </w:r>
    </w:p>
    <w:p w:rsidR="006633B8" w:rsidRPr="00376FDC" w:rsidRDefault="006633B8" w:rsidP="00376FDC">
      <w:pPr>
        <w:numPr>
          <w:ilvl w:val="0"/>
          <w:numId w:val="17"/>
        </w:numPr>
        <w:ind w:left="1077"/>
        <w:rPr>
          <w:rFonts w:ascii="Arial" w:hAnsi="Arial" w:cs="Arial"/>
          <w:sz w:val="20"/>
          <w:szCs w:val="20"/>
        </w:rPr>
      </w:pPr>
      <w:r w:rsidRPr="00376FDC">
        <w:rPr>
          <w:rFonts w:ascii="Arial" w:hAnsi="Arial" w:cs="Arial"/>
          <w:b/>
          <w:bCs/>
          <w:sz w:val="20"/>
          <w:szCs w:val="20"/>
        </w:rPr>
        <w:t>dokladu o oprávnění k podnikání</w:t>
      </w:r>
      <w:r w:rsidRPr="00376FDC">
        <w:rPr>
          <w:rFonts w:ascii="Arial" w:hAnsi="Arial" w:cs="Arial"/>
          <w:sz w:val="20"/>
          <w:szCs w:val="20"/>
        </w:rPr>
        <w:t xml:space="preserve"> podle zvláštních právních předpisů v rozsahu odpovídajícím předmětu </w:t>
      </w:r>
      <w:r w:rsidR="00A36BDF">
        <w:rPr>
          <w:rFonts w:ascii="Arial" w:hAnsi="Arial" w:cs="Arial"/>
          <w:sz w:val="20"/>
          <w:szCs w:val="20"/>
        </w:rPr>
        <w:t>díla</w:t>
      </w:r>
      <w:r w:rsidRPr="00376FDC">
        <w:rPr>
          <w:rFonts w:ascii="Arial" w:hAnsi="Arial" w:cs="Arial"/>
          <w:sz w:val="20"/>
          <w:szCs w:val="20"/>
        </w:rPr>
        <w:t xml:space="preserve">, zejména dokladu prokazujícího příslušné živnostenské oprávnění či licenci. </w:t>
      </w:r>
    </w:p>
    <w:p w:rsidR="006633B8" w:rsidRPr="00376FDC" w:rsidRDefault="006633B8" w:rsidP="00376FDC">
      <w:pPr>
        <w:ind w:left="1077"/>
        <w:rPr>
          <w:rFonts w:ascii="Arial" w:hAnsi="Arial" w:cs="Arial"/>
          <w:sz w:val="20"/>
          <w:szCs w:val="20"/>
        </w:rPr>
      </w:pPr>
    </w:p>
    <w:p w:rsidR="006633B8" w:rsidRPr="00376FDC" w:rsidRDefault="006633B8" w:rsidP="00376FDC">
      <w:pPr>
        <w:pStyle w:val="Nadpis2"/>
      </w:pPr>
      <w:bookmarkStart w:id="58" w:name="_Toc410642837"/>
      <w:r w:rsidRPr="00376FDC">
        <w:t>Ekonomick</w:t>
      </w:r>
      <w:r w:rsidR="00FF16DB">
        <w:t>á</w:t>
      </w:r>
      <w:r w:rsidRPr="00376FDC">
        <w:t xml:space="preserve"> a finanční </w:t>
      </w:r>
      <w:r w:rsidR="00FF16DB">
        <w:t>způ</w:t>
      </w:r>
      <w:r w:rsidR="004B7BC4">
        <w:t>s</w:t>
      </w:r>
      <w:r w:rsidR="00FF16DB">
        <w:t>obilost</w:t>
      </w:r>
      <w:bookmarkEnd w:id="58"/>
    </w:p>
    <w:p w:rsidR="00E62611" w:rsidRPr="00092064" w:rsidRDefault="006633B8" w:rsidP="00E62611">
      <w:pPr>
        <w:rPr>
          <w:rFonts w:ascii="Arial" w:hAnsi="Arial" w:cs="Arial"/>
          <w:sz w:val="20"/>
          <w:szCs w:val="20"/>
          <w:lang w:eastAsia="cs-CZ"/>
        </w:rPr>
      </w:pPr>
      <w:bookmarkStart w:id="59" w:name="_Toc410642838"/>
      <w:bookmarkStart w:id="60" w:name="_Toc283637766"/>
      <w:bookmarkStart w:id="61" w:name="_Toc285917230"/>
      <w:r w:rsidRPr="00092064">
        <w:rPr>
          <w:rFonts w:ascii="Arial" w:hAnsi="Arial" w:cs="Arial"/>
          <w:sz w:val="20"/>
          <w:szCs w:val="20"/>
        </w:rPr>
        <w:t>Splnění</w:t>
      </w:r>
      <w:r w:rsidRPr="00092064">
        <w:rPr>
          <w:rFonts w:ascii="Arial" w:hAnsi="Arial" w:cs="Arial"/>
          <w:b/>
          <w:bCs/>
          <w:sz w:val="20"/>
          <w:szCs w:val="20"/>
        </w:rPr>
        <w:t xml:space="preserve"> </w:t>
      </w:r>
      <w:r w:rsidRPr="00092064">
        <w:rPr>
          <w:rFonts w:ascii="Arial" w:hAnsi="Arial" w:cs="Arial"/>
          <w:sz w:val="20"/>
          <w:szCs w:val="20"/>
        </w:rPr>
        <w:t>ekonomick</w:t>
      </w:r>
      <w:r w:rsidR="00FF16DB" w:rsidRPr="00092064">
        <w:rPr>
          <w:rFonts w:ascii="Arial" w:hAnsi="Arial" w:cs="Arial"/>
          <w:sz w:val="20"/>
          <w:szCs w:val="20"/>
        </w:rPr>
        <w:t>é</w:t>
      </w:r>
      <w:r w:rsidRPr="00092064">
        <w:rPr>
          <w:rFonts w:ascii="Arial" w:hAnsi="Arial" w:cs="Arial"/>
          <w:sz w:val="20"/>
          <w:szCs w:val="20"/>
        </w:rPr>
        <w:t xml:space="preserve"> a finanční </w:t>
      </w:r>
      <w:r w:rsidR="00FF16DB" w:rsidRPr="00092064">
        <w:rPr>
          <w:rFonts w:ascii="Arial" w:hAnsi="Arial" w:cs="Arial"/>
          <w:sz w:val="20"/>
          <w:szCs w:val="20"/>
        </w:rPr>
        <w:t>způsobilosti</w:t>
      </w:r>
      <w:r w:rsidRPr="00092064">
        <w:rPr>
          <w:rFonts w:ascii="Arial" w:hAnsi="Arial" w:cs="Arial"/>
          <w:sz w:val="20"/>
          <w:szCs w:val="20"/>
        </w:rPr>
        <w:t xml:space="preserve"> podle ustanovení </w:t>
      </w:r>
      <w:r w:rsidRPr="00092064">
        <w:rPr>
          <w:rFonts w:ascii="Arial" w:hAnsi="Arial" w:cs="Arial"/>
          <w:b/>
          <w:bCs/>
          <w:sz w:val="20"/>
          <w:szCs w:val="20"/>
        </w:rPr>
        <w:t xml:space="preserve">§ </w:t>
      </w:r>
      <w:r w:rsidR="005F76A5" w:rsidRPr="00092064">
        <w:rPr>
          <w:rFonts w:ascii="Arial" w:hAnsi="Arial" w:cs="Arial"/>
          <w:b/>
          <w:bCs/>
          <w:sz w:val="20"/>
          <w:szCs w:val="20"/>
        </w:rPr>
        <w:t xml:space="preserve">50 odst. 1 </w:t>
      </w:r>
      <w:r w:rsidRPr="00092064">
        <w:rPr>
          <w:rFonts w:ascii="Arial" w:hAnsi="Arial" w:cs="Arial"/>
          <w:b/>
          <w:bCs/>
          <w:sz w:val="20"/>
          <w:szCs w:val="20"/>
        </w:rPr>
        <w:t xml:space="preserve">písm. </w:t>
      </w:r>
      <w:r w:rsidR="005F76A5" w:rsidRPr="00092064">
        <w:rPr>
          <w:rFonts w:ascii="Arial" w:hAnsi="Arial" w:cs="Arial"/>
          <w:b/>
          <w:bCs/>
          <w:sz w:val="20"/>
          <w:szCs w:val="20"/>
        </w:rPr>
        <w:t>c</w:t>
      </w:r>
      <w:r w:rsidRPr="00092064">
        <w:rPr>
          <w:rFonts w:ascii="Arial" w:hAnsi="Arial" w:cs="Arial"/>
          <w:b/>
          <w:bCs/>
          <w:sz w:val="20"/>
          <w:szCs w:val="20"/>
        </w:rPr>
        <w:t>) zákona</w:t>
      </w:r>
      <w:r w:rsidRPr="00092064">
        <w:rPr>
          <w:rFonts w:ascii="Arial" w:hAnsi="Arial" w:cs="Arial"/>
          <w:sz w:val="20"/>
          <w:szCs w:val="20"/>
        </w:rPr>
        <w:t xml:space="preserve"> prokáže uchazeč, když </w:t>
      </w:r>
      <w:r w:rsidRPr="00092064">
        <w:rPr>
          <w:rFonts w:ascii="Arial" w:hAnsi="Arial" w:cs="Arial"/>
          <w:b/>
          <w:bCs/>
          <w:sz w:val="20"/>
          <w:szCs w:val="20"/>
        </w:rPr>
        <w:t xml:space="preserve">předloží </w:t>
      </w:r>
      <w:r w:rsidR="005F76A5" w:rsidRPr="00092064">
        <w:rPr>
          <w:rFonts w:ascii="Arial" w:hAnsi="Arial" w:cs="Arial"/>
          <w:bCs/>
          <w:sz w:val="20"/>
          <w:szCs w:val="20"/>
        </w:rPr>
        <w:t>čestné prohlášení</w:t>
      </w:r>
      <w:r w:rsidR="005F76A5" w:rsidRPr="00092064">
        <w:rPr>
          <w:rFonts w:ascii="Arial" w:hAnsi="Arial" w:cs="Arial"/>
          <w:b/>
          <w:bCs/>
          <w:sz w:val="20"/>
          <w:szCs w:val="20"/>
        </w:rPr>
        <w:t xml:space="preserve"> </w:t>
      </w:r>
      <w:r w:rsidR="005F76A5" w:rsidRPr="00092064">
        <w:rPr>
          <w:rFonts w:ascii="Arial" w:hAnsi="Arial" w:cs="Arial"/>
          <w:b/>
          <w:sz w:val="20"/>
          <w:szCs w:val="20"/>
        </w:rPr>
        <w:t>o své ekonomické a finanční způsobilosti splnit zakázku, tzn., že uchazeč ve své nabídce předloží čestné prohlášení, z něhož jednoznačně vyplývá jeho ekonomická a finanční způsobilost splnit danou zakázku.</w:t>
      </w:r>
      <w:bookmarkEnd w:id="59"/>
      <w:r w:rsidR="004B7BC4" w:rsidRPr="00092064">
        <w:rPr>
          <w:rFonts w:ascii="Arial" w:hAnsi="Arial" w:cs="Arial"/>
          <w:b/>
          <w:sz w:val="20"/>
          <w:szCs w:val="20"/>
        </w:rPr>
        <w:t xml:space="preserve"> </w:t>
      </w:r>
      <w:r w:rsidR="00E62611" w:rsidRPr="00092064">
        <w:rPr>
          <w:rFonts w:ascii="Arial" w:hAnsi="Arial" w:cs="Arial"/>
          <w:sz w:val="20"/>
          <w:szCs w:val="20"/>
          <w:lang w:eastAsia="cs-CZ"/>
        </w:rPr>
        <w:t>Dodavatel může využít vzor dokumentu uvedený v příloze č. 4 této zadávací dokumentace.</w:t>
      </w:r>
    </w:p>
    <w:bookmarkEnd w:id="60"/>
    <w:bookmarkEnd w:id="61"/>
    <w:p w:rsidR="006633B8" w:rsidRPr="00376FDC" w:rsidRDefault="006633B8" w:rsidP="00376FDC">
      <w:pPr>
        <w:rPr>
          <w:rFonts w:ascii="Arial" w:hAnsi="Arial" w:cs="Arial"/>
          <w:sz w:val="20"/>
          <w:szCs w:val="20"/>
        </w:rPr>
      </w:pPr>
    </w:p>
    <w:p w:rsidR="006633B8" w:rsidRPr="009436A7" w:rsidRDefault="006633B8" w:rsidP="00376FDC">
      <w:pPr>
        <w:pStyle w:val="Nadpis2"/>
      </w:pPr>
      <w:bookmarkStart w:id="62" w:name="_Toc410642839"/>
      <w:r w:rsidRPr="009436A7">
        <w:t>Technické kvalifikační předpoklady</w:t>
      </w:r>
      <w:bookmarkEnd w:id="62"/>
    </w:p>
    <w:p w:rsidR="006633B8" w:rsidRPr="009436A7" w:rsidRDefault="006633B8" w:rsidP="00376FDC">
      <w:pPr>
        <w:rPr>
          <w:rFonts w:ascii="Arial" w:hAnsi="Arial" w:cs="Arial"/>
          <w:sz w:val="20"/>
          <w:szCs w:val="20"/>
        </w:rPr>
      </w:pPr>
    </w:p>
    <w:p w:rsidR="006633B8" w:rsidRPr="009436A7" w:rsidRDefault="006633B8" w:rsidP="00376FDC">
      <w:pPr>
        <w:rPr>
          <w:rFonts w:ascii="Arial" w:hAnsi="Arial" w:cs="Arial"/>
          <w:sz w:val="20"/>
          <w:szCs w:val="20"/>
        </w:rPr>
      </w:pPr>
      <w:r w:rsidRPr="009436A7">
        <w:rPr>
          <w:rFonts w:ascii="Arial" w:hAnsi="Arial" w:cs="Arial"/>
          <w:b/>
          <w:bCs/>
          <w:sz w:val="20"/>
          <w:szCs w:val="20"/>
        </w:rPr>
        <w:t xml:space="preserve">6.4.1. </w:t>
      </w:r>
      <w:r w:rsidRPr="009436A7">
        <w:rPr>
          <w:rFonts w:ascii="Arial" w:hAnsi="Arial" w:cs="Arial"/>
          <w:sz w:val="20"/>
          <w:szCs w:val="20"/>
        </w:rPr>
        <w:t xml:space="preserve">Splnění technických kvalifikačních předpokladů podle ustanovení </w:t>
      </w:r>
      <w:r w:rsidRPr="009436A7">
        <w:rPr>
          <w:rFonts w:ascii="Arial" w:hAnsi="Arial" w:cs="Arial"/>
          <w:b/>
          <w:bCs/>
          <w:sz w:val="20"/>
          <w:szCs w:val="20"/>
        </w:rPr>
        <w:t>§ 56 odst. 3 písm. a) zákona</w:t>
      </w:r>
      <w:r w:rsidRPr="009436A7">
        <w:rPr>
          <w:rFonts w:ascii="Arial" w:hAnsi="Arial" w:cs="Arial"/>
          <w:sz w:val="20"/>
          <w:szCs w:val="20"/>
        </w:rPr>
        <w:t xml:space="preserve"> prokáže uchazeč, když předloží </w:t>
      </w:r>
      <w:r w:rsidRPr="009436A7">
        <w:rPr>
          <w:rFonts w:ascii="Arial" w:hAnsi="Arial" w:cs="Arial"/>
          <w:b/>
          <w:bCs/>
          <w:sz w:val="20"/>
          <w:szCs w:val="20"/>
        </w:rPr>
        <w:t>seznam významných stavebních prací poskytnutých uchazečem za posledních 5 let s uvedením jejich rozsahu a doby plnění</w:t>
      </w:r>
      <w:r w:rsidRPr="009436A7">
        <w:rPr>
          <w:rFonts w:ascii="Arial" w:hAnsi="Arial" w:cs="Arial"/>
          <w:sz w:val="20"/>
          <w:szCs w:val="20"/>
        </w:rPr>
        <w:t xml:space="preserve">. </w:t>
      </w:r>
    </w:p>
    <w:p w:rsidR="006633B8" w:rsidRPr="004B7BC4" w:rsidRDefault="006633B8" w:rsidP="00376FDC">
      <w:pPr>
        <w:rPr>
          <w:rFonts w:ascii="Arial" w:hAnsi="Arial" w:cs="Arial"/>
          <w:sz w:val="20"/>
          <w:szCs w:val="20"/>
          <w:highlight w:val="cyan"/>
        </w:rPr>
      </w:pPr>
    </w:p>
    <w:p w:rsidR="006633B8" w:rsidRPr="004B7BC4" w:rsidRDefault="006633B8" w:rsidP="00376FDC">
      <w:pPr>
        <w:rPr>
          <w:rFonts w:ascii="Arial" w:hAnsi="Arial" w:cs="Arial"/>
          <w:sz w:val="20"/>
          <w:szCs w:val="20"/>
          <w:highlight w:val="cyan"/>
        </w:rPr>
      </w:pPr>
      <w:r w:rsidRPr="009436A7">
        <w:rPr>
          <w:rFonts w:ascii="Arial" w:hAnsi="Arial" w:cs="Arial"/>
          <w:sz w:val="20"/>
          <w:szCs w:val="20"/>
        </w:rPr>
        <w:t xml:space="preserve">Seznam musí obsahovat min. 10 </w:t>
      </w:r>
      <w:r w:rsidR="00FF16DB" w:rsidRPr="009436A7">
        <w:rPr>
          <w:rFonts w:ascii="Arial" w:hAnsi="Arial" w:cs="Arial"/>
          <w:sz w:val="20"/>
          <w:szCs w:val="20"/>
        </w:rPr>
        <w:t xml:space="preserve">(deset) </w:t>
      </w:r>
      <w:r w:rsidRPr="009436A7">
        <w:rPr>
          <w:rFonts w:ascii="Arial" w:hAnsi="Arial" w:cs="Arial"/>
          <w:sz w:val="20"/>
          <w:szCs w:val="20"/>
        </w:rPr>
        <w:t>zakázek na stavební práce, jejichž předmětem bylo provedení opravy skladovací nádrže na skladování ropných produktů o minimálním objemu 1</w:t>
      </w:r>
      <w:r w:rsidR="00AB7499" w:rsidRPr="009436A7">
        <w:rPr>
          <w:rFonts w:ascii="Arial" w:hAnsi="Arial" w:cs="Arial"/>
          <w:sz w:val="20"/>
          <w:szCs w:val="20"/>
        </w:rPr>
        <w:t xml:space="preserve"> </w:t>
      </w:r>
      <w:r w:rsidRPr="009436A7">
        <w:rPr>
          <w:rFonts w:ascii="Arial" w:hAnsi="Arial" w:cs="Arial"/>
          <w:sz w:val="20"/>
          <w:szCs w:val="20"/>
        </w:rPr>
        <w:t>000 m</w:t>
      </w:r>
      <w:r w:rsidRPr="009436A7">
        <w:rPr>
          <w:rFonts w:ascii="Arial" w:hAnsi="Arial" w:cs="Arial"/>
          <w:sz w:val="20"/>
          <w:szCs w:val="20"/>
          <w:vertAlign w:val="superscript"/>
        </w:rPr>
        <w:t>3</w:t>
      </w:r>
      <w:r w:rsidRPr="009436A7">
        <w:rPr>
          <w:rFonts w:ascii="Arial" w:hAnsi="Arial" w:cs="Arial"/>
          <w:sz w:val="20"/>
          <w:szCs w:val="20"/>
        </w:rPr>
        <w:t xml:space="preserve"> nacházející se v blízkosti prostor(u) klasifikovaných jako zóna výbuchu 1</w:t>
      </w:r>
      <w:r w:rsidR="00FF16DB" w:rsidRPr="009436A7">
        <w:rPr>
          <w:rFonts w:ascii="Arial" w:hAnsi="Arial" w:cs="Arial"/>
          <w:sz w:val="20"/>
          <w:szCs w:val="20"/>
        </w:rPr>
        <w:t>,</w:t>
      </w:r>
      <w:r w:rsidRPr="009436A7">
        <w:rPr>
          <w:rFonts w:ascii="Arial" w:hAnsi="Arial" w:cs="Arial"/>
          <w:sz w:val="20"/>
          <w:szCs w:val="20"/>
        </w:rPr>
        <w:t xml:space="preserve"> přičemž z těchto 10 </w:t>
      </w:r>
      <w:r w:rsidR="00FF16DB" w:rsidRPr="009436A7">
        <w:rPr>
          <w:rFonts w:ascii="Arial" w:hAnsi="Arial" w:cs="Arial"/>
          <w:sz w:val="20"/>
          <w:szCs w:val="20"/>
        </w:rPr>
        <w:t xml:space="preserve">(deseti) </w:t>
      </w:r>
      <w:r w:rsidRPr="009436A7">
        <w:rPr>
          <w:rFonts w:ascii="Arial" w:hAnsi="Arial" w:cs="Arial"/>
          <w:sz w:val="20"/>
          <w:szCs w:val="20"/>
        </w:rPr>
        <w:t>zakázek předložených uchazečem v seznamu významných zakázek musí vyplývat, že uchazeč provedl alespoň:</w:t>
      </w:r>
      <w:r w:rsidRPr="004B7BC4">
        <w:rPr>
          <w:rFonts w:ascii="Arial" w:hAnsi="Arial" w:cs="Arial"/>
          <w:sz w:val="20"/>
          <w:szCs w:val="20"/>
          <w:highlight w:val="cyan"/>
        </w:rPr>
        <w:t xml:space="preserve"> </w:t>
      </w:r>
    </w:p>
    <w:p w:rsidR="006633B8" w:rsidRPr="009436A7" w:rsidRDefault="006633B8" w:rsidP="002E39DA">
      <w:pPr>
        <w:numPr>
          <w:ilvl w:val="0"/>
          <w:numId w:val="28"/>
        </w:numPr>
        <w:spacing w:before="120"/>
        <w:ind w:left="993"/>
        <w:rPr>
          <w:rFonts w:ascii="Arial" w:hAnsi="Arial" w:cs="Arial"/>
          <w:sz w:val="20"/>
          <w:szCs w:val="20"/>
        </w:rPr>
      </w:pPr>
      <w:r w:rsidRPr="009436A7">
        <w:rPr>
          <w:rFonts w:ascii="Arial" w:hAnsi="Arial" w:cs="Arial"/>
          <w:sz w:val="20"/>
          <w:szCs w:val="20"/>
        </w:rPr>
        <w:t xml:space="preserve">2 </w:t>
      </w:r>
      <w:r w:rsidR="00FF16DB" w:rsidRPr="009436A7">
        <w:rPr>
          <w:rFonts w:ascii="Arial" w:hAnsi="Arial" w:cs="Arial"/>
          <w:sz w:val="20"/>
          <w:szCs w:val="20"/>
        </w:rPr>
        <w:t xml:space="preserve">(dvě) </w:t>
      </w:r>
      <w:r w:rsidRPr="009436A7">
        <w:rPr>
          <w:rFonts w:ascii="Arial" w:hAnsi="Arial" w:cs="Arial"/>
          <w:sz w:val="20"/>
          <w:szCs w:val="20"/>
        </w:rPr>
        <w:t xml:space="preserve">rekonstrukce prostupů skladovací nádrže, jak je specifikována níže, a </w:t>
      </w:r>
    </w:p>
    <w:p w:rsidR="006633B8" w:rsidRPr="009436A7" w:rsidRDefault="006633B8" w:rsidP="002E39DA">
      <w:pPr>
        <w:numPr>
          <w:ilvl w:val="0"/>
          <w:numId w:val="28"/>
        </w:numPr>
        <w:spacing w:before="120"/>
        <w:ind w:left="993"/>
        <w:rPr>
          <w:rFonts w:ascii="Arial" w:hAnsi="Arial" w:cs="Arial"/>
          <w:sz w:val="20"/>
          <w:szCs w:val="20"/>
        </w:rPr>
      </w:pPr>
      <w:r w:rsidRPr="009436A7">
        <w:rPr>
          <w:rFonts w:ascii="Arial" w:hAnsi="Arial" w:cs="Arial"/>
          <w:sz w:val="20"/>
          <w:szCs w:val="20"/>
        </w:rPr>
        <w:t xml:space="preserve">2 </w:t>
      </w:r>
      <w:r w:rsidR="00FF16DB" w:rsidRPr="009436A7">
        <w:rPr>
          <w:rFonts w:ascii="Arial" w:hAnsi="Arial" w:cs="Arial"/>
          <w:sz w:val="20"/>
          <w:szCs w:val="20"/>
        </w:rPr>
        <w:t xml:space="preserve">(dvě) </w:t>
      </w:r>
      <w:r w:rsidRPr="009436A7">
        <w:rPr>
          <w:rFonts w:ascii="Arial" w:hAnsi="Arial" w:cs="Arial"/>
          <w:sz w:val="20"/>
          <w:szCs w:val="20"/>
        </w:rPr>
        <w:t>rekonstrukce drenážního systému skladovací nádrže, jak je specifikována níže,</w:t>
      </w:r>
    </w:p>
    <w:p w:rsidR="006633B8" w:rsidRPr="009436A7" w:rsidRDefault="006633B8" w:rsidP="002E39DA">
      <w:pPr>
        <w:ind w:left="993" w:hanging="360"/>
        <w:rPr>
          <w:rFonts w:ascii="Arial" w:hAnsi="Arial" w:cs="Arial"/>
          <w:sz w:val="20"/>
          <w:szCs w:val="20"/>
        </w:rPr>
      </w:pPr>
    </w:p>
    <w:p w:rsidR="006633B8" w:rsidRPr="009436A7" w:rsidRDefault="006633B8" w:rsidP="002E39DA">
      <w:pPr>
        <w:ind w:left="993" w:hanging="360"/>
        <w:rPr>
          <w:rFonts w:ascii="Arial" w:hAnsi="Arial" w:cs="Arial"/>
          <w:sz w:val="20"/>
          <w:szCs w:val="20"/>
        </w:rPr>
      </w:pPr>
      <w:r w:rsidRPr="009436A7">
        <w:rPr>
          <w:rFonts w:ascii="Arial" w:hAnsi="Arial" w:cs="Arial"/>
          <w:sz w:val="20"/>
          <w:szCs w:val="20"/>
        </w:rPr>
        <w:t xml:space="preserve">nebo </w:t>
      </w:r>
    </w:p>
    <w:p w:rsidR="006633B8" w:rsidRPr="009436A7" w:rsidRDefault="006633B8" w:rsidP="002E39DA">
      <w:pPr>
        <w:numPr>
          <w:ilvl w:val="0"/>
          <w:numId w:val="28"/>
        </w:numPr>
        <w:spacing w:before="120"/>
        <w:ind w:left="993"/>
        <w:rPr>
          <w:rFonts w:ascii="Arial" w:hAnsi="Arial" w:cs="Arial"/>
          <w:sz w:val="20"/>
          <w:szCs w:val="20"/>
        </w:rPr>
      </w:pPr>
      <w:r w:rsidRPr="009436A7">
        <w:rPr>
          <w:rFonts w:ascii="Arial" w:hAnsi="Arial" w:cs="Arial"/>
          <w:sz w:val="20"/>
          <w:szCs w:val="20"/>
        </w:rPr>
        <w:t xml:space="preserve">2 </w:t>
      </w:r>
      <w:r w:rsidR="00FF16DB" w:rsidRPr="009436A7">
        <w:rPr>
          <w:rFonts w:ascii="Arial" w:hAnsi="Arial" w:cs="Arial"/>
          <w:sz w:val="20"/>
          <w:szCs w:val="20"/>
        </w:rPr>
        <w:t xml:space="preserve">(dvě) </w:t>
      </w:r>
      <w:r w:rsidRPr="009436A7">
        <w:rPr>
          <w:rFonts w:ascii="Arial" w:hAnsi="Arial" w:cs="Arial"/>
          <w:sz w:val="20"/>
          <w:szCs w:val="20"/>
        </w:rPr>
        <w:t>kompletní realizace výstavby nové skladovací nádrže na skladování ropných produktů.</w:t>
      </w:r>
    </w:p>
    <w:p w:rsidR="006633B8" w:rsidRPr="004B7BC4" w:rsidRDefault="006633B8" w:rsidP="002E39DA">
      <w:pPr>
        <w:pStyle w:val="Textpsmene"/>
        <w:numPr>
          <w:ilvl w:val="0"/>
          <w:numId w:val="0"/>
        </w:numPr>
        <w:tabs>
          <w:tab w:val="left" w:pos="1260"/>
        </w:tabs>
        <w:ind w:left="993" w:hanging="360"/>
        <w:rPr>
          <w:rFonts w:ascii="Arial" w:hAnsi="Arial" w:cs="Arial"/>
          <w:sz w:val="20"/>
          <w:szCs w:val="20"/>
          <w:highlight w:val="cyan"/>
        </w:rPr>
      </w:pPr>
    </w:p>
    <w:p w:rsidR="006633B8" w:rsidRPr="009436A7" w:rsidRDefault="006633B8" w:rsidP="00376FDC">
      <w:pPr>
        <w:pStyle w:val="Textpsmene"/>
        <w:numPr>
          <w:ilvl w:val="0"/>
          <w:numId w:val="0"/>
        </w:numPr>
        <w:tabs>
          <w:tab w:val="left" w:pos="1260"/>
        </w:tabs>
        <w:rPr>
          <w:rFonts w:ascii="Arial" w:hAnsi="Arial" w:cs="Arial"/>
          <w:b/>
          <w:bCs/>
          <w:sz w:val="20"/>
          <w:szCs w:val="20"/>
        </w:rPr>
      </w:pPr>
    </w:p>
    <w:p w:rsidR="006633B8" w:rsidRPr="009436A7" w:rsidRDefault="006633B8" w:rsidP="00376FDC">
      <w:pPr>
        <w:pStyle w:val="Textpsmene"/>
        <w:numPr>
          <w:ilvl w:val="0"/>
          <w:numId w:val="0"/>
        </w:numPr>
        <w:tabs>
          <w:tab w:val="left" w:pos="1260"/>
        </w:tabs>
        <w:rPr>
          <w:rFonts w:ascii="Arial" w:hAnsi="Arial" w:cs="Arial"/>
          <w:b/>
          <w:bCs/>
          <w:sz w:val="20"/>
          <w:szCs w:val="20"/>
        </w:rPr>
      </w:pPr>
      <w:bookmarkStart w:id="63" w:name="_Toc410642840"/>
      <w:r w:rsidRPr="009436A7">
        <w:rPr>
          <w:rFonts w:ascii="Arial" w:hAnsi="Arial" w:cs="Arial"/>
          <w:b/>
          <w:bCs/>
          <w:sz w:val="20"/>
          <w:szCs w:val="20"/>
        </w:rPr>
        <w:t>Specifikace rekonstrukce prostupů skladovací nádrže:</w:t>
      </w:r>
      <w:bookmarkEnd w:id="63"/>
    </w:p>
    <w:p w:rsidR="006633B8" w:rsidRPr="009436A7" w:rsidRDefault="006633B8" w:rsidP="00376FDC">
      <w:pPr>
        <w:pStyle w:val="Textpsmene"/>
        <w:numPr>
          <w:ilvl w:val="0"/>
          <w:numId w:val="25"/>
        </w:numPr>
        <w:tabs>
          <w:tab w:val="left" w:pos="1260"/>
        </w:tabs>
        <w:rPr>
          <w:rFonts w:ascii="Arial" w:hAnsi="Arial" w:cs="Arial"/>
          <w:sz w:val="20"/>
          <w:szCs w:val="20"/>
        </w:rPr>
      </w:pPr>
      <w:bookmarkStart w:id="64" w:name="_Toc410642841"/>
      <w:r w:rsidRPr="009436A7">
        <w:rPr>
          <w:rFonts w:ascii="Arial" w:hAnsi="Arial" w:cs="Arial"/>
          <w:sz w:val="20"/>
          <w:szCs w:val="20"/>
        </w:rPr>
        <w:t>vybourání obetonování skladovací nádrže v rozsahu výztužného límce příslušných potrubí vedoucích do skladovací nádrže (pouze v případě obetonované nádrže),</w:t>
      </w:r>
      <w:bookmarkEnd w:id="64"/>
    </w:p>
    <w:p w:rsidR="006633B8" w:rsidRPr="009436A7" w:rsidRDefault="006633B8" w:rsidP="00376FDC">
      <w:pPr>
        <w:pStyle w:val="Textpsmene"/>
        <w:numPr>
          <w:ilvl w:val="0"/>
          <w:numId w:val="25"/>
        </w:numPr>
        <w:tabs>
          <w:tab w:val="left" w:pos="1260"/>
        </w:tabs>
        <w:rPr>
          <w:rFonts w:ascii="Arial" w:hAnsi="Arial" w:cs="Arial"/>
          <w:sz w:val="20"/>
          <w:szCs w:val="20"/>
        </w:rPr>
      </w:pPr>
      <w:bookmarkStart w:id="65" w:name="_Toc410642842"/>
      <w:r w:rsidRPr="009436A7">
        <w:rPr>
          <w:rFonts w:ascii="Arial" w:hAnsi="Arial" w:cs="Arial"/>
          <w:sz w:val="20"/>
          <w:szCs w:val="20"/>
        </w:rPr>
        <w:t>demontáž armatur skladovací nádrže (šoupata, kulové ventily, servopohony, zpětné klapky),</w:t>
      </w:r>
      <w:bookmarkEnd w:id="65"/>
    </w:p>
    <w:p w:rsidR="006633B8" w:rsidRPr="009436A7" w:rsidRDefault="006633B8" w:rsidP="00376FDC">
      <w:pPr>
        <w:pStyle w:val="Textpsmene"/>
        <w:numPr>
          <w:ilvl w:val="0"/>
          <w:numId w:val="25"/>
        </w:numPr>
        <w:tabs>
          <w:tab w:val="left" w:pos="1260"/>
        </w:tabs>
        <w:rPr>
          <w:rFonts w:ascii="Arial" w:hAnsi="Arial" w:cs="Arial"/>
          <w:sz w:val="20"/>
          <w:szCs w:val="20"/>
        </w:rPr>
      </w:pPr>
      <w:bookmarkStart w:id="66" w:name="_Toc410642843"/>
      <w:r w:rsidRPr="009436A7">
        <w:rPr>
          <w:rFonts w:ascii="Arial" w:hAnsi="Arial" w:cs="Arial"/>
          <w:sz w:val="20"/>
          <w:szCs w:val="20"/>
        </w:rPr>
        <w:t>provedení výřezu stávajícího potrubí z pláště skladovací nádrže a nahrazení novým potrubím, zavaření výztužných límců na plášti z vnitřní strany pláště skladovací nádrže,</w:t>
      </w:r>
      <w:bookmarkEnd w:id="66"/>
    </w:p>
    <w:p w:rsidR="006633B8" w:rsidRPr="009436A7" w:rsidRDefault="006633B8" w:rsidP="00376FDC">
      <w:pPr>
        <w:pStyle w:val="Textpsmene"/>
        <w:numPr>
          <w:ilvl w:val="0"/>
          <w:numId w:val="25"/>
        </w:numPr>
        <w:tabs>
          <w:tab w:val="left" w:pos="1260"/>
        </w:tabs>
        <w:rPr>
          <w:rFonts w:ascii="Arial" w:hAnsi="Arial" w:cs="Arial"/>
          <w:sz w:val="20"/>
          <w:szCs w:val="20"/>
        </w:rPr>
      </w:pPr>
      <w:bookmarkStart w:id="67" w:name="_Toc410642844"/>
      <w:r w:rsidRPr="009436A7">
        <w:rPr>
          <w:rFonts w:ascii="Arial" w:hAnsi="Arial" w:cs="Arial"/>
          <w:sz w:val="20"/>
          <w:szCs w:val="20"/>
        </w:rPr>
        <w:t>výřez původního kalníku a osazení nového kalníku,</w:t>
      </w:r>
      <w:bookmarkEnd w:id="67"/>
    </w:p>
    <w:p w:rsidR="006633B8" w:rsidRPr="009436A7" w:rsidRDefault="006633B8" w:rsidP="00376FDC">
      <w:pPr>
        <w:pStyle w:val="Textpsmene"/>
        <w:numPr>
          <w:ilvl w:val="0"/>
          <w:numId w:val="25"/>
        </w:numPr>
        <w:tabs>
          <w:tab w:val="left" w:pos="1260"/>
        </w:tabs>
        <w:rPr>
          <w:rFonts w:ascii="Arial" w:hAnsi="Arial" w:cs="Arial"/>
          <w:sz w:val="20"/>
          <w:szCs w:val="20"/>
        </w:rPr>
      </w:pPr>
      <w:bookmarkStart w:id="68" w:name="_Toc410642845"/>
      <w:r w:rsidRPr="009436A7">
        <w:rPr>
          <w:rFonts w:ascii="Arial" w:hAnsi="Arial" w:cs="Arial"/>
          <w:sz w:val="20"/>
          <w:szCs w:val="20"/>
        </w:rPr>
        <w:t>úprava přírub vyměněného potrubí a osazení novými/původními armaturami a jejich připojení do el. sítě.</w:t>
      </w:r>
      <w:bookmarkEnd w:id="68"/>
    </w:p>
    <w:p w:rsidR="006633B8" w:rsidRPr="004B7BC4" w:rsidRDefault="006633B8" w:rsidP="00376FDC">
      <w:pPr>
        <w:pStyle w:val="Textpsmene"/>
        <w:numPr>
          <w:ilvl w:val="0"/>
          <w:numId w:val="0"/>
        </w:numPr>
        <w:tabs>
          <w:tab w:val="left" w:pos="1260"/>
        </w:tabs>
        <w:rPr>
          <w:rFonts w:ascii="Arial" w:hAnsi="Arial" w:cs="Arial"/>
          <w:sz w:val="20"/>
          <w:szCs w:val="20"/>
          <w:highlight w:val="cyan"/>
        </w:rPr>
      </w:pPr>
    </w:p>
    <w:p w:rsidR="006633B8" w:rsidRPr="009436A7" w:rsidRDefault="006633B8" w:rsidP="00376FDC">
      <w:pPr>
        <w:pStyle w:val="Textpsmene"/>
        <w:numPr>
          <w:ilvl w:val="0"/>
          <w:numId w:val="0"/>
        </w:numPr>
        <w:tabs>
          <w:tab w:val="left" w:pos="1260"/>
        </w:tabs>
        <w:rPr>
          <w:rFonts w:ascii="Arial" w:hAnsi="Arial" w:cs="Arial"/>
          <w:b/>
          <w:bCs/>
          <w:sz w:val="20"/>
          <w:szCs w:val="20"/>
        </w:rPr>
      </w:pPr>
      <w:bookmarkStart w:id="69" w:name="_Toc410642846"/>
      <w:r w:rsidRPr="009436A7">
        <w:rPr>
          <w:rFonts w:ascii="Arial" w:hAnsi="Arial" w:cs="Arial"/>
          <w:b/>
          <w:bCs/>
          <w:sz w:val="20"/>
          <w:szCs w:val="20"/>
        </w:rPr>
        <w:t>Specifikace rekonstrukce drenážního systému:</w:t>
      </w:r>
      <w:bookmarkEnd w:id="69"/>
    </w:p>
    <w:p w:rsidR="006633B8" w:rsidRPr="009436A7" w:rsidRDefault="006633B8" w:rsidP="00376FDC">
      <w:pPr>
        <w:pStyle w:val="Textpsmene"/>
        <w:numPr>
          <w:ilvl w:val="0"/>
          <w:numId w:val="0"/>
        </w:numPr>
        <w:tabs>
          <w:tab w:val="left" w:pos="1260"/>
        </w:tabs>
        <w:rPr>
          <w:rFonts w:ascii="Arial" w:hAnsi="Arial" w:cs="Arial"/>
          <w:sz w:val="20"/>
          <w:szCs w:val="20"/>
        </w:rPr>
      </w:pPr>
    </w:p>
    <w:p w:rsidR="006633B8" w:rsidRPr="009436A7" w:rsidRDefault="006633B8" w:rsidP="00376FDC">
      <w:pPr>
        <w:pStyle w:val="Textpsmene"/>
        <w:numPr>
          <w:ilvl w:val="0"/>
          <w:numId w:val="0"/>
        </w:numPr>
        <w:tabs>
          <w:tab w:val="left" w:pos="1260"/>
        </w:tabs>
        <w:rPr>
          <w:rFonts w:ascii="Arial" w:hAnsi="Arial" w:cs="Arial"/>
          <w:b/>
          <w:bCs/>
          <w:sz w:val="20"/>
          <w:szCs w:val="20"/>
          <w:u w:val="single"/>
        </w:rPr>
      </w:pPr>
      <w:bookmarkStart w:id="70" w:name="_Toc410642847"/>
      <w:r w:rsidRPr="009436A7">
        <w:rPr>
          <w:rFonts w:ascii="Arial" w:hAnsi="Arial" w:cs="Arial"/>
          <w:sz w:val="20"/>
          <w:szCs w:val="20"/>
          <w:u w:val="single"/>
        </w:rPr>
        <w:t>podzemní skladovací nádrž</w:t>
      </w:r>
      <w:bookmarkEnd w:id="70"/>
    </w:p>
    <w:p w:rsidR="006633B8" w:rsidRPr="009436A7" w:rsidRDefault="006633B8" w:rsidP="00376FDC">
      <w:pPr>
        <w:pStyle w:val="Textpsmene"/>
        <w:numPr>
          <w:ilvl w:val="0"/>
          <w:numId w:val="26"/>
        </w:numPr>
        <w:tabs>
          <w:tab w:val="left" w:pos="1260"/>
        </w:tabs>
        <w:rPr>
          <w:rFonts w:ascii="Arial" w:hAnsi="Arial" w:cs="Arial"/>
          <w:sz w:val="20"/>
          <w:szCs w:val="20"/>
        </w:rPr>
      </w:pPr>
      <w:bookmarkStart w:id="71" w:name="_Toc410642848"/>
      <w:r w:rsidRPr="009436A7">
        <w:rPr>
          <w:rFonts w:ascii="Arial" w:hAnsi="Arial" w:cs="Arial"/>
          <w:sz w:val="20"/>
          <w:szCs w:val="20"/>
        </w:rPr>
        <w:t>provedení výřezu původních plechů dna skladovací nádrže v rozsahu položení nové drenážní trubky,</w:t>
      </w:r>
      <w:bookmarkEnd w:id="71"/>
    </w:p>
    <w:p w:rsidR="006633B8" w:rsidRPr="009436A7" w:rsidRDefault="006633B8" w:rsidP="00376FDC">
      <w:pPr>
        <w:pStyle w:val="Textpsmene"/>
        <w:numPr>
          <w:ilvl w:val="0"/>
          <w:numId w:val="26"/>
        </w:numPr>
        <w:tabs>
          <w:tab w:val="left" w:pos="1260"/>
        </w:tabs>
        <w:rPr>
          <w:rFonts w:ascii="Arial" w:hAnsi="Arial" w:cs="Arial"/>
          <w:sz w:val="20"/>
          <w:szCs w:val="20"/>
        </w:rPr>
      </w:pPr>
      <w:bookmarkStart w:id="72" w:name="_Toc410642849"/>
      <w:r w:rsidRPr="009436A7">
        <w:rPr>
          <w:rFonts w:ascii="Arial" w:hAnsi="Arial" w:cs="Arial"/>
          <w:sz w:val="20"/>
          <w:szCs w:val="20"/>
        </w:rPr>
        <w:t>zrealizování drenážního kanálu pro uložení drenážní trubky do základové desky skladovací nádrže,</w:t>
      </w:r>
      <w:bookmarkEnd w:id="72"/>
    </w:p>
    <w:p w:rsidR="006633B8" w:rsidRPr="009436A7" w:rsidRDefault="006633B8" w:rsidP="00376FDC">
      <w:pPr>
        <w:pStyle w:val="Textpsmene"/>
        <w:numPr>
          <w:ilvl w:val="0"/>
          <w:numId w:val="26"/>
        </w:numPr>
        <w:tabs>
          <w:tab w:val="left" w:pos="1260"/>
        </w:tabs>
        <w:rPr>
          <w:rFonts w:ascii="Arial" w:hAnsi="Arial" w:cs="Arial"/>
          <w:sz w:val="20"/>
          <w:szCs w:val="20"/>
        </w:rPr>
      </w:pPr>
      <w:bookmarkStart w:id="73" w:name="_Toc410642850"/>
      <w:r w:rsidRPr="009436A7">
        <w:rPr>
          <w:rFonts w:ascii="Arial" w:hAnsi="Arial" w:cs="Arial"/>
          <w:sz w:val="20"/>
          <w:szCs w:val="20"/>
        </w:rPr>
        <w:t>provedení horizontálního vrtu z indikační šachty do vyústění drenáže ve skladovací nádrži, osazení perforované trubky z oceli tř.</w:t>
      </w:r>
      <w:r w:rsidR="009436A7">
        <w:rPr>
          <w:rFonts w:ascii="Arial" w:hAnsi="Arial" w:cs="Arial"/>
          <w:sz w:val="20"/>
          <w:szCs w:val="20"/>
        </w:rPr>
        <w:t xml:space="preserve"> </w:t>
      </w:r>
      <w:r w:rsidRPr="009436A7">
        <w:rPr>
          <w:rFonts w:ascii="Arial" w:hAnsi="Arial" w:cs="Arial"/>
          <w:sz w:val="20"/>
          <w:szCs w:val="20"/>
        </w:rPr>
        <w:t>17, zavaření plechů dna skladovací nádrže nazpět a přeplátování výřezu plechů dna novými plechy,</w:t>
      </w:r>
      <w:bookmarkEnd w:id="73"/>
    </w:p>
    <w:p w:rsidR="006633B8" w:rsidRPr="004B7BC4" w:rsidRDefault="006633B8" w:rsidP="00376FDC">
      <w:pPr>
        <w:pStyle w:val="Textpsmene"/>
        <w:numPr>
          <w:ilvl w:val="0"/>
          <w:numId w:val="0"/>
        </w:numPr>
        <w:tabs>
          <w:tab w:val="left" w:pos="1260"/>
        </w:tabs>
        <w:ind w:left="720"/>
        <w:rPr>
          <w:rFonts w:ascii="Arial" w:hAnsi="Arial" w:cs="Arial"/>
          <w:sz w:val="20"/>
          <w:szCs w:val="20"/>
          <w:highlight w:val="cyan"/>
        </w:rPr>
      </w:pPr>
    </w:p>
    <w:p w:rsidR="006633B8" w:rsidRPr="009436A7" w:rsidRDefault="006633B8" w:rsidP="00376FDC">
      <w:pPr>
        <w:pStyle w:val="Textpsmene"/>
        <w:numPr>
          <w:ilvl w:val="0"/>
          <w:numId w:val="0"/>
        </w:numPr>
        <w:tabs>
          <w:tab w:val="left" w:pos="1260"/>
        </w:tabs>
        <w:ind w:left="425" w:hanging="425"/>
        <w:rPr>
          <w:rFonts w:ascii="Arial" w:hAnsi="Arial" w:cs="Arial"/>
          <w:sz w:val="20"/>
          <w:szCs w:val="20"/>
        </w:rPr>
      </w:pPr>
      <w:bookmarkStart w:id="74" w:name="_Toc410642851"/>
      <w:r w:rsidRPr="009436A7">
        <w:rPr>
          <w:rFonts w:ascii="Arial" w:hAnsi="Arial" w:cs="Arial"/>
          <w:sz w:val="20"/>
          <w:szCs w:val="20"/>
        </w:rPr>
        <w:t>nebo</w:t>
      </w:r>
      <w:bookmarkEnd w:id="74"/>
      <w:r w:rsidRPr="009436A7">
        <w:rPr>
          <w:rFonts w:ascii="Arial" w:hAnsi="Arial" w:cs="Arial"/>
          <w:sz w:val="20"/>
          <w:szCs w:val="20"/>
        </w:rPr>
        <w:t xml:space="preserve"> </w:t>
      </w:r>
    </w:p>
    <w:p w:rsidR="006633B8" w:rsidRPr="009436A7" w:rsidRDefault="006633B8" w:rsidP="00376FDC">
      <w:pPr>
        <w:pStyle w:val="Textpsmene"/>
        <w:numPr>
          <w:ilvl w:val="0"/>
          <w:numId w:val="0"/>
        </w:numPr>
        <w:tabs>
          <w:tab w:val="left" w:pos="1260"/>
        </w:tabs>
        <w:ind w:left="425" w:hanging="425"/>
        <w:rPr>
          <w:rFonts w:ascii="Arial" w:hAnsi="Arial" w:cs="Arial"/>
          <w:sz w:val="20"/>
          <w:szCs w:val="20"/>
        </w:rPr>
      </w:pPr>
    </w:p>
    <w:p w:rsidR="006633B8" w:rsidRPr="009436A7" w:rsidRDefault="006633B8" w:rsidP="00CA4457">
      <w:pPr>
        <w:pStyle w:val="Textpsmene"/>
        <w:numPr>
          <w:ilvl w:val="0"/>
          <w:numId w:val="0"/>
        </w:numPr>
        <w:tabs>
          <w:tab w:val="left" w:pos="1260"/>
        </w:tabs>
        <w:rPr>
          <w:rFonts w:ascii="Arial" w:hAnsi="Arial" w:cs="Arial"/>
          <w:sz w:val="20"/>
          <w:szCs w:val="20"/>
        </w:rPr>
      </w:pPr>
      <w:bookmarkStart w:id="75" w:name="_Toc410642852"/>
      <w:r w:rsidRPr="009436A7">
        <w:rPr>
          <w:rFonts w:ascii="Arial" w:hAnsi="Arial" w:cs="Arial"/>
          <w:sz w:val="20"/>
          <w:szCs w:val="20"/>
          <w:u w:val="single"/>
        </w:rPr>
        <w:lastRenderedPageBreak/>
        <w:t>nadzemní skladovací nádrž</w:t>
      </w:r>
      <w:bookmarkEnd w:id="75"/>
      <w:r w:rsidRPr="009436A7">
        <w:rPr>
          <w:rFonts w:ascii="Arial" w:hAnsi="Arial" w:cs="Arial"/>
          <w:sz w:val="20"/>
          <w:szCs w:val="20"/>
          <w:u w:val="single"/>
        </w:rPr>
        <w:t xml:space="preserve"> </w:t>
      </w:r>
    </w:p>
    <w:p w:rsidR="006633B8" w:rsidRPr="009436A7" w:rsidRDefault="006633B8" w:rsidP="00CA4457">
      <w:pPr>
        <w:pStyle w:val="Textpsmene"/>
        <w:numPr>
          <w:ilvl w:val="0"/>
          <w:numId w:val="26"/>
        </w:numPr>
        <w:tabs>
          <w:tab w:val="left" w:pos="1260"/>
        </w:tabs>
        <w:rPr>
          <w:rFonts w:ascii="Arial" w:hAnsi="Arial" w:cs="Arial"/>
          <w:sz w:val="20"/>
          <w:szCs w:val="20"/>
        </w:rPr>
      </w:pPr>
      <w:bookmarkStart w:id="76" w:name="_Toc410642853"/>
      <w:r w:rsidRPr="009436A7">
        <w:rPr>
          <w:rFonts w:ascii="Arial" w:hAnsi="Arial" w:cs="Arial"/>
          <w:sz w:val="20"/>
          <w:szCs w:val="20"/>
        </w:rPr>
        <w:t>vybudování odvodnění skladovací nádrže,</w:t>
      </w:r>
      <w:bookmarkEnd w:id="76"/>
      <w:r w:rsidRPr="009436A7">
        <w:rPr>
          <w:rFonts w:ascii="Arial" w:hAnsi="Arial" w:cs="Arial"/>
          <w:sz w:val="20"/>
          <w:szCs w:val="20"/>
        </w:rPr>
        <w:t xml:space="preserve"> </w:t>
      </w:r>
    </w:p>
    <w:p w:rsidR="006633B8" w:rsidRPr="009436A7" w:rsidRDefault="006633B8" w:rsidP="00CA4457">
      <w:pPr>
        <w:pStyle w:val="Textpsmene"/>
        <w:numPr>
          <w:ilvl w:val="0"/>
          <w:numId w:val="0"/>
        </w:numPr>
        <w:tabs>
          <w:tab w:val="left" w:pos="1260"/>
        </w:tabs>
        <w:spacing w:before="120" w:after="120"/>
        <w:ind w:left="357"/>
        <w:rPr>
          <w:rFonts w:ascii="Arial" w:hAnsi="Arial" w:cs="Arial"/>
          <w:sz w:val="20"/>
          <w:szCs w:val="20"/>
        </w:rPr>
      </w:pPr>
      <w:bookmarkStart w:id="77" w:name="_Toc410642854"/>
      <w:r w:rsidRPr="009436A7">
        <w:rPr>
          <w:rFonts w:ascii="Arial" w:hAnsi="Arial" w:cs="Arial"/>
          <w:sz w:val="20"/>
          <w:szCs w:val="20"/>
        </w:rPr>
        <w:t>nebo</w:t>
      </w:r>
      <w:bookmarkEnd w:id="77"/>
    </w:p>
    <w:p w:rsidR="006633B8" w:rsidRPr="009436A7" w:rsidRDefault="006633B8" w:rsidP="00376FDC">
      <w:pPr>
        <w:pStyle w:val="Textpsmene"/>
        <w:numPr>
          <w:ilvl w:val="0"/>
          <w:numId w:val="26"/>
        </w:numPr>
        <w:tabs>
          <w:tab w:val="left" w:pos="1260"/>
        </w:tabs>
        <w:rPr>
          <w:rFonts w:ascii="Arial" w:hAnsi="Arial" w:cs="Arial"/>
          <w:sz w:val="20"/>
          <w:szCs w:val="20"/>
        </w:rPr>
      </w:pPr>
      <w:bookmarkStart w:id="78" w:name="_Toc410642855"/>
      <w:r w:rsidRPr="009436A7">
        <w:rPr>
          <w:rFonts w:ascii="Arial" w:hAnsi="Arial" w:cs="Arial"/>
          <w:sz w:val="20"/>
          <w:szCs w:val="20"/>
        </w:rPr>
        <w:t>realizace dvojitého vakuového dna skladovací nádrže.</w:t>
      </w:r>
      <w:bookmarkEnd w:id="78"/>
      <w:r w:rsidRPr="009436A7">
        <w:rPr>
          <w:rFonts w:ascii="Arial" w:hAnsi="Arial" w:cs="Arial"/>
          <w:sz w:val="20"/>
          <w:szCs w:val="20"/>
        </w:rPr>
        <w:t xml:space="preserve"> </w:t>
      </w:r>
    </w:p>
    <w:p w:rsidR="006633B8" w:rsidRPr="00376FDC" w:rsidRDefault="006633B8" w:rsidP="00376FDC">
      <w:pPr>
        <w:pStyle w:val="Textpsmene"/>
        <w:numPr>
          <w:ilvl w:val="0"/>
          <w:numId w:val="0"/>
        </w:numPr>
        <w:tabs>
          <w:tab w:val="left" w:pos="1260"/>
        </w:tabs>
        <w:rPr>
          <w:rFonts w:ascii="Arial" w:hAnsi="Arial" w:cs="Arial"/>
          <w:sz w:val="20"/>
          <w:szCs w:val="20"/>
        </w:rPr>
      </w:pPr>
    </w:p>
    <w:p w:rsidR="006633B8" w:rsidRPr="00376FDC" w:rsidRDefault="000F14D6" w:rsidP="00376FDC">
      <w:pPr>
        <w:pStyle w:val="Textpsmene"/>
        <w:numPr>
          <w:ilvl w:val="0"/>
          <w:numId w:val="0"/>
        </w:numPr>
        <w:tabs>
          <w:tab w:val="left" w:pos="1260"/>
        </w:tabs>
        <w:rPr>
          <w:rFonts w:ascii="Arial" w:hAnsi="Arial" w:cs="Arial"/>
          <w:sz w:val="20"/>
          <w:szCs w:val="20"/>
        </w:rPr>
      </w:pPr>
      <w:bookmarkStart w:id="79" w:name="_Toc283637771"/>
      <w:bookmarkStart w:id="80" w:name="_Toc285917235"/>
      <w:bookmarkStart w:id="81" w:name="_Toc410642856"/>
      <w:r>
        <w:rPr>
          <w:rFonts w:ascii="Arial" w:hAnsi="Arial" w:cs="Arial"/>
          <w:b/>
          <w:bCs/>
          <w:sz w:val="20"/>
          <w:szCs w:val="20"/>
        </w:rPr>
        <w:t>Zadavatel upřednostňuje, aby s</w:t>
      </w:r>
      <w:r w:rsidR="006633B8" w:rsidRPr="00376FDC">
        <w:rPr>
          <w:rFonts w:ascii="Arial" w:hAnsi="Arial" w:cs="Arial"/>
          <w:b/>
          <w:bCs/>
          <w:sz w:val="20"/>
          <w:szCs w:val="20"/>
        </w:rPr>
        <w:t xml:space="preserve">eznam významných stavebních prací </w:t>
      </w:r>
      <w:r>
        <w:rPr>
          <w:rFonts w:ascii="Arial" w:hAnsi="Arial" w:cs="Arial"/>
          <w:b/>
          <w:bCs/>
          <w:sz w:val="20"/>
          <w:szCs w:val="20"/>
        </w:rPr>
        <w:t xml:space="preserve">byl dodavatelem </w:t>
      </w:r>
      <w:r w:rsidR="006633B8" w:rsidRPr="00376FDC">
        <w:rPr>
          <w:rFonts w:ascii="Arial" w:hAnsi="Arial" w:cs="Arial"/>
          <w:b/>
          <w:bCs/>
          <w:sz w:val="20"/>
          <w:szCs w:val="20"/>
        </w:rPr>
        <w:t xml:space="preserve">vypracován vyplněním formuláře, který tvoří </w:t>
      </w:r>
      <w:r w:rsidR="006633B8" w:rsidRPr="009436A7">
        <w:rPr>
          <w:rFonts w:ascii="Arial" w:hAnsi="Arial" w:cs="Arial"/>
          <w:b/>
          <w:bCs/>
          <w:sz w:val="20"/>
          <w:szCs w:val="20"/>
        </w:rPr>
        <w:t>přílohu č. 5 této</w:t>
      </w:r>
      <w:r w:rsidR="006633B8" w:rsidRPr="00376FDC">
        <w:rPr>
          <w:rFonts w:ascii="Arial" w:hAnsi="Arial" w:cs="Arial"/>
          <w:b/>
          <w:bCs/>
          <w:sz w:val="20"/>
          <w:szCs w:val="20"/>
        </w:rPr>
        <w:t xml:space="preserve"> zadávací dokumentace, </w:t>
      </w:r>
      <w:r w:rsidR="006633B8" w:rsidRPr="00376FDC">
        <w:rPr>
          <w:rFonts w:ascii="Arial" w:hAnsi="Arial" w:cs="Arial"/>
          <w:sz w:val="20"/>
          <w:szCs w:val="20"/>
        </w:rPr>
        <w:t>každá jednotlivá významná stavební práce tohoto seznamu významných stavebních prací bude uvedena na samostatném listu formuláře.</w:t>
      </w:r>
      <w:bookmarkEnd w:id="79"/>
      <w:bookmarkEnd w:id="80"/>
      <w:bookmarkEnd w:id="81"/>
      <w:r w:rsidR="006633B8" w:rsidRPr="00376FDC">
        <w:rPr>
          <w:rFonts w:ascii="Arial" w:hAnsi="Arial" w:cs="Arial"/>
          <w:sz w:val="20"/>
          <w:szCs w:val="20"/>
        </w:rPr>
        <w:t xml:space="preserve">  </w:t>
      </w:r>
    </w:p>
    <w:p w:rsidR="006633B8" w:rsidRPr="00376FDC" w:rsidRDefault="006633B8" w:rsidP="00376FDC">
      <w:pPr>
        <w:pStyle w:val="Textpsmene"/>
        <w:numPr>
          <w:ilvl w:val="0"/>
          <w:numId w:val="0"/>
        </w:numPr>
        <w:tabs>
          <w:tab w:val="left" w:pos="1260"/>
        </w:tabs>
        <w:rPr>
          <w:rFonts w:ascii="Arial" w:hAnsi="Arial" w:cs="Arial"/>
          <w:sz w:val="20"/>
          <w:szCs w:val="20"/>
        </w:rPr>
      </w:pPr>
    </w:p>
    <w:p w:rsidR="006633B8" w:rsidRPr="00376FDC" w:rsidRDefault="006633B8" w:rsidP="00376FDC">
      <w:pPr>
        <w:pStyle w:val="Textpsmene"/>
        <w:numPr>
          <w:ilvl w:val="0"/>
          <w:numId w:val="0"/>
        </w:numPr>
        <w:tabs>
          <w:tab w:val="left" w:pos="1260"/>
        </w:tabs>
        <w:rPr>
          <w:rFonts w:ascii="Arial" w:hAnsi="Arial" w:cs="Arial"/>
          <w:sz w:val="20"/>
          <w:szCs w:val="20"/>
        </w:rPr>
      </w:pPr>
      <w:bookmarkStart w:id="82" w:name="_Toc283637772"/>
      <w:bookmarkStart w:id="83" w:name="_Toc285917236"/>
      <w:bookmarkStart w:id="84" w:name="_Toc410642857"/>
      <w:r w:rsidRPr="00376FDC">
        <w:rPr>
          <w:rFonts w:ascii="Arial" w:hAnsi="Arial" w:cs="Arial"/>
          <w:b/>
          <w:bCs/>
          <w:sz w:val="20"/>
          <w:szCs w:val="20"/>
        </w:rPr>
        <w:t xml:space="preserve">Přílohou tohoto seznamu významných stavebních prací musí být osvědčení objednatelů </w:t>
      </w:r>
      <w:r w:rsidRPr="00376FDC">
        <w:rPr>
          <w:rFonts w:ascii="Arial" w:hAnsi="Arial" w:cs="Arial"/>
          <w:sz w:val="20"/>
          <w:szCs w:val="20"/>
        </w:rPr>
        <w:t>o řádném plnění nejvýznamnějších z těchto stavebních prací</w:t>
      </w:r>
      <w:r w:rsidR="000F14D6">
        <w:rPr>
          <w:rFonts w:ascii="Arial" w:hAnsi="Arial" w:cs="Arial"/>
          <w:sz w:val="20"/>
          <w:szCs w:val="20"/>
        </w:rPr>
        <w:t xml:space="preserve"> (požadovaných zadavatelem viz výše)</w:t>
      </w:r>
      <w:r w:rsidRPr="00376FDC">
        <w:rPr>
          <w:rFonts w:ascii="Arial" w:hAnsi="Arial" w:cs="Arial"/>
          <w:sz w:val="20"/>
          <w:szCs w:val="20"/>
        </w:rPr>
        <w:t>. V osvědčení objednatele musí být uvedena:</w:t>
      </w:r>
      <w:bookmarkEnd w:id="82"/>
      <w:bookmarkEnd w:id="83"/>
      <w:bookmarkEnd w:id="84"/>
      <w:r w:rsidRPr="00376FDC">
        <w:rPr>
          <w:rFonts w:ascii="Arial" w:hAnsi="Arial" w:cs="Arial"/>
          <w:sz w:val="20"/>
          <w:szCs w:val="20"/>
        </w:rPr>
        <w:t xml:space="preserve"> </w:t>
      </w:r>
    </w:p>
    <w:p w:rsidR="006633B8" w:rsidRPr="00376FDC" w:rsidRDefault="006633B8" w:rsidP="00376FDC">
      <w:pPr>
        <w:pStyle w:val="Textpsmene"/>
        <w:numPr>
          <w:ilvl w:val="0"/>
          <w:numId w:val="20"/>
        </w:numPr>
        <w:tabs>
          <w:tab w:val="left" w:pos="1260"/>
        </w:tabs>
        <w:rPr>
          <w:rFonts w:ascii="Arial" w:hAnsi="Arial" w:cs="Arial"/>
          <w:sz w:val="20"/>
          <w:szCs w:val="20"/>
        </w:rPr>
      </w:pPr>
      <w:bookmarkStart w:id="85" w:name="_Toc283637774"/>
      <w:bookmarkStart w:id="86" w:name="_Toc285917238"/>
      <w:bookmarkStart w:id="87" w:name="_Toc410642858"/>
      <w:r w:rsidRPr="00376FDC">
        <w:rPr>
          <w:rFonts w:ascii="Arial" w:hAnsi="Arial" w:cs="Arial"/>
          <w:sz w:val="20"/>
          <w:szCs w:val="20"/>
        </w:rPr>
        <w:t>doba a místo provádění stavebních prací</w:t>
      </w:r>
      <w:bookmarkEnd w:id="85"/>
      <w:bookmarkEnd w:id="86"/>
      <w:bookmarkEnd w:id="87"/>
    </w:p>
    <w:p w:rsidR="006633B8" w:rsidRPr="00376FDC" w:rsidRDefault="006633B8" w:rsidP="00376FDC">
      <w:pPr>
        <w:pStyle w:val="Textpsmene"/>
        <w:numPr>
          <w:ilvl w:val="0"/>
          <w:numId w:val="20"/>
        </w:numPr>
        <w:tabs>
          <w:tab w:val="left" w:pos="1260"/>
        </w:tabs>
        <w:rPr>
          <w:rFonts w:ascii="Arial" w:hAnsi="Arial" w:cs="Arial"/>
          <w:sz w:val="20"/>
          <w:szCs w:val="20"/>
        </w:rPr>
      </w:pPr>
      <w:bookmarkStart w:id="88" w:name="_Toc283637775"/>
      <w:bookmarkStart w:id="89" w:name="_Toc285917239"/>
      <w:bookmarkStart w:id="90" w:name="_Toc410642859"/>
      <w:r w:rsidRPr="00376FDC">
        <w:rPr>
          <w:rFonts w:ascii="Arial" w:hAnsi="Arial" w:cs="Arial"/>
          <w:sz w:val="20"/>
          <w:szCs w:val="20"/>
        </w:rPr>
        <w:t>údaj o tom, zda byly tyto stavební práce provedeny řádně a odborně.</w:t>
      </w:r>
      <w:bookmarkEnd w:id="88"/>
      <w:bookmarkEnd w:id="89"/>
      <w:bookmarkEnd w:id="90"/>
    </w:p>
    <w:p w:rsidR="006633B8" w:rsidRDefault="006633B8" w:rsidP="00376FDC">
      <w:pPr>
        <w:pStyle w:val="Textpsmene"/>
        <w:numPr>
          <w:ilvl w:val="0"/>
          <w:numId w:val="0"/>
        </w:numPr>
        <w:tabs>
          <w:tab w:val="left" w:pos="1260"/>
        </w:tabs>
        <w:ind w:left="425" w:hanging="425"/>
        <w:rPr>
          <w:rFonts w:ascii="Arial" w:hAnsi="Arial" w:cs="Arial"/>
          <w:sz w:val="20"/>
          <w:szCs w:val="20"/>
        </w:rPr>
      </w:pPr>
    </w:p>
    <w:p w:rsidR="006633B8" w:rsidRPr="00376FDC" w:rsidRDefault="006633B8" w:rsidP="00376FDC">
      <w:pPr>
        <w:pStyle w:val="Textpsmene"/>
        <w:numPr>
          <w:ilvl w:val="0"/>
          <w:numId w:val="0"/>
        </w:numPr>
        <w:tabs>
          <w:tab w:val="left" w:pos="1260"/>
        </w:tabs>
        <w:ind w:left="425" w:hanging="425"/>
        <w:rPr>
          <w:rFonts w:ascii="Arial" w:hAnsi="Arial" w:cs="Arial"/>
          <w:sz w:val="20"/>
          <w:szCs w:val="20"/>
        </w:rPr>
      </w:pPr>
    </w:p>
    <w:p w:rsidR="006633B8" w:rsidRPr="009436A7" w:rsidRDefault="006633B8" w:rsidP="00376FDC">
      <w:pPr>
        <w:spacing w:line="245" w:lineRule="auto"/>
        <w:rPr>
          <w:rFonts w:ascii="Arial" w:hAnsi="Arial" w:cs="Arial"/>
          <w:sz w:val="20"/>
          <w:szCs w:val="20"/>
        </w:rPr>
      </w:pPr>
      <w:r w:rsidRPr="00376FDC">
        <w:rPr>
          <w:rFonts w:ascii="Arial" w:hAnsi="Arial" w:cs="Arial"/>
          <w:b/>
          <w:bCs/>
          <w:sz w:val="20"/>
          <w:szCs w:val="20"/>
        </w:rPr>
        <w:t>6.4.2</w:t>
      </w:r>
      <w:r w:rsidRPr="009436A7">
        <w:rPr>
          <w:rFonts w:ascii="Arial" w:hAnsi="Arial" w:cs="Arial"/>
          <w:b/>
          <w:bCs/>
          <w:sz w:val="20"/>
          <w:szCs w:val="20"/>
        </w:rPr>
        <w:t xml:space="preserve">. </w:t>
      </w:r>
      <w:r w:rsidRPr="009436A7">
        <w:rPr>
          <w:rFonts w:ascii="Arial" w:hAnsi="Arial" w:cs="Arial"/>
          <w:sz w:val="20"/>
          <w:szCs w:val="20"/>
        </w:rPr>
        <w:t>Splnění technických kvalifikačních předpokladů podle ustanovení</w:t>
      </w:r>
      <w:r w:rsidRPr="009436A7">
        <w:rPr>
          <w:rFonts w:ascii="Arial" w:hAnsi="Arial" w:cs="Arial"/>
          <w:b/>
          <w:bCs/>
          <w:sz w:val="20"/>
          <w:szCs w:val="20"/>
        </w:rPr>
        <w:t xml:space="preserve"> § 56 odst. 3 písm. </w:t>
      </w:r>
      <w:r w:rsidR="00990840" w:rsidRPr="009436A7">
        <w:rPr>
          <w:rFonts w:ascii="Arial" w:hAnsi="Arial" w:cs="Arial"/>
          <w:b/>
          <w:bCs/>
          <w:sz w:val="20"/>
          <w:szCs w:val="20"/>
        </w:rPr>
        <w:t xml:space="preserve">b) a </w:t>
      </w:r>
      <w:r w:rsidRPr="009436A7">
        <w:rPr>
          <w:rFonts w:ascii="Arial" w:hAnsi="Arial" w:cs="Arial"/>
          <w:b/>
          <w:bCs/>
          <w:sz w:val="20"/>
          <w:szCs w:val="20"/>
        </w:rPr>
        <w:t xml:space="preserve">c) zákona </w:t>
      </w:r>
      <w:r w:rsidRPr="009436A7">
        <w:rPr>
          <w:rFonts w:ascii="Arial" w:hAnsi="Arial" w:cs="Arial"/>
          <w:sz w:val="20"/>
          <w:szCs w:val="20"/>
        </w:rPr>
        <w:t xml:space="preserve">prokáže uchazeč, když předloží </w:t>
      </w:r>
      <w:r w:rsidRPr="009436A7">
        <w:rPr>
          <w:rFonts w:ascii="Arial" w:hAnsi="Arial" w:cs="Arial"/>
          <w:b/>
          <w:bCs/>
          <w:sz w:val="20"/>
          <w:szCs w:val="20"/>
        </w:rPr>
        <w:t>seznam techniků či technických útvarů</w:t>
      </w:r>
      <w:r w:rsidRPr="009436A7">
        <w:rPr>
          <w:rFonts w:ascii="Arial" w:hAnsi="Arial" w:cs="Arial"/>
          <w:sz w:val="20"/>
          <w:szCs w:val="20"/>
        </w:rPr>
        <w:t>, jež se budou podílet na plnění zakázky, a to zejména techniků či technických útvarů zajišťujících kontrolu jakosti, bez ohledu na to, zda jde o zaměstnance dodavatele nebo osoby v jiném vztahu k dodavateli.</w:t>
      </w:r>
    </w:p>
    <w:p w:rsidR="006633B8" w:rsidRPr="009436A7" w:rsidRDefault="006633B8" w:rsidP="00376FDC">
      <w:pPr>
        <w:spacing w:line="245" w:lineRule="auto"/>
        <w:rPr>
          <w:rFonts w:ascii="Arial" w:hAnsi="Arial" w:cs="Arial"/>
          <w:sz w:val="20"/>
          <w:szCs w:val="20"/>
        </w:rPr>
      </w:pPr>
      <w:r w:rsidRPr="009436A7">
        <w:rPr>
          <w:rFonts w:ascii="Arial" w:hAnsi="Arial" w:cs="Arial"/>
          <w:sz w:val="20"/>
          <w:szCs w:val="20"/>
        </w:rPr>
        <w:t>Ze seznamu musí být zřejmé, že uchazeč bude mít při plnění zakázky</w:t>
      </w:r>
      <w:r w:rsidR="00990840" w:rsidRPr="009436A7">
        <w:rPr>
          <w:rFonts w:ascii="Arial" w:hAnsi="Arial" w:cs="Arial"/>
          <w:sz w:val="20"/>
          <w:szCs w:val="20"/>
        </w:rPr>
        <w:t>/dílčích zakázek</w:t>
      </w:r>
      <w:r w:rsidRPr="009436A7">
        <w:rPr>
          <w:rFonts w:ascii="Arial" w:hAnsi="Arial" w:cs="Arial"/>
          <w:sz w:val="20"/>
          <w:szCs w:val="20"/>
        </w:rPr>
        <w:t xml:space="preserve"> k dispozici nejméně:</w:t>
      </w:r>
    </w:p>
    <w:p w:rsidR="006633B8" w:rsidRPr="004B7BC4" w:rsidRDefault="006633B8" w:rsidP="00376FDC">
      <w:pPr>
        <w:spacing w:line="245" w:lineRule="auto"/>
        <w:rPr>
          <w:rFonts w:ascii="Arial" w:hAnsi="Arial" w:cs="Arial"/>
          <w:sz w:val="20"/>
          <w:szCs w:val="20"/>
          <w:highlight w:val="cyan"/>
        </w:rPr>
      </w:pPr>
    </w:p>
    <w:p w:rsidR="006633B8" w:rsidRPr="009436A7" w:rsidRDefault="006633B8" w:rsidP="00391330">
      <w:pPr>
        <w:numPr>
          <w:ilvl w:val="0"/>
          <w:numId w:val="27"/>
        </w:numPr>
        <w:spacing w:line="245" w:lineRule="auto"/>
        <w:rPr>
          <w:rFonts w:ascii="Arial" w:hAnsi="Arial" w:cs="Arial"/>
          <w:sz w:val="20"/>
          <w:szCs w:val="20"/>
        </w:rPr>
      </w:pPr>
      <w:r w:rsidRPr="009436A7">
        <w:rPr>
          <w:rFonts w:ascii="Arial" w:hAnsi="Arial" w:cs="Arial"/>
          <w:sz w:val="20"/>
          <w:szCs w:val="20"/>
        </w:rPr>
        <w:t xml:space="preserve">min. </w:t>
      </w:r>
      <w:r w:rsidR="001400A2" w:rsidRPr="009436A7">
        <w:rPr>
          <w:rFonts w:ascii="Arial" w:hAnsi="Arial" w:cs="Arial"/>
          <w:sz w:val="20"/>
          <w:szCs w:val="20"/>
        </w:rPr>
        <w:t>3</w:t>
      </w:r>
      <w:r w:rsidRPr="009436A7">
        <w:rPr>
          <w:rFonts w:ascii="Arial" w:hAnsi="Arial" w:cs="Arial"/>
          <w:sz w:val="20"/>
          <w:szCs w:val="20"/>
        </w:rPr>
        <w:t xml:space="preserve"> svářeče s osvědčením o zkoušce svářečů dle ČSN EN 287-1,</w:t>
      </w:r>
    </w:p>
    <w:p w:rsidR="006633B8" w:rsidRPr="009436A7" w:rsidRDefault="006633B8" w:rsidP="00376FDC">
      <w:pPr>
        <w:numPr>
          <w:ilvl w:val="0"/>
          <w:numId w:val="27"/>
        </w:numPr>
        <w:spacing w:before="120" w:line="245" w:lineRule="auto"/>
        <w:rPr>
          <w:rFonts w:ascii="Arial" w:hAnsi="Arial" w:cs="Arial"/>
          <w:sz w:val="20"/>
          <w:szCs w:val="20"/>
        </w:rPr>
      </w:pPr>
      <w:r w:rsidRPr="009436A7">
        <w:rPr>
          <w:rFonts w:ascii="Arial" w:hAnsi="Arial" w:cs="Arial"/>
          <w:sz w:val="20"/>
          <w:szCs w:val="20"/>
        </w:rPr>
        <w:t xml:space="preserve">min. 1 osobu certifikovanou dle </w:t>
      </w:r>
      <w:r w:rsidR="001400A2" w:rsidRPr="009436A7">
        <w:rPr>
          <w:rFonts w:ascii="Arial" w:hAnsi="Arial" w:cs="Arial"/>
          <w:sz w:val="20"/>
          <w:szCs w:val="20"/>
        </w:rPr>
        <w:t>EN ISO 9712</w:t>
      </w:r>
      <w:r w:rsidRPr="009436A7">
        <w:rPr>
          <w:rFonts w:ascii="Arial" w:hAnsi="Arial" w:cs="Arial"/>
          <w:sz w:val="20"/>
          <w:szCs w:val="20"/>
        </w:rPr>
        <w:t xml:space="preserve"> pro LT st. 2, </w:t>
      </w:r>
    </w:p>
    <w:p w:rsidR="006633B8" w:rsidRPr="009436A7" w:rsidRDefault="006633B8" w:rsidP="00376FDC">
      <w:pPr>
        <w:numPr>
          <w:ilvl w:val="0"/>
          <w:numId w:val="27"/>
        </w:numPr>
        <w:spacing w:before="120" w:line="245" w:lineRule="auto"/>
        <w:rPr>
          <w:rFonts w:ascii="Arial" w:hAnsi="Arial" w:cs="Arial"/>
          <w:sz w:val="20"/>
          <w:szCs w:val="20"/>
        </w:rPr>
      </w:pPr>
      <w:r w:rsidRPr="009436A7">
        <w:rPr>
          <w:rFonts w:ascii="Arial" w:hAnsi="Arial" w:cs="Arial"/>
          <w:sz w:val="20"/>
          <w:szCs w:val="20"/>
        </w:rPr>
        <w:t xml:space="preserve">min. 1 osobu certifikovanou dle EN </w:t>
      </w:r>
      <w:r w:rsidR="001400A2" w:rsidRPr="009436A7">
        <w:rPr>
          <w:rFonts w:ascii="Arial" w:hAnsi="Arial" w:cs="Arial"/>
          <w:sz w:val="20"/>
          <w:szCs w:val="20"/>
        </w:rPr>
        <w:t xml:space="preserve">ISO 9712 </w:t>
      </w:r>
      <w:r w:rsidRPr="009436A7">
        <w:rPr>
          <w:rFonts w:ascii="Arial" w:hAnsi="Arial" w:cs="Arial"/>
          <w:sz w:val="20"/>
          <w:szCs w:val="20"/>
        </w:rPr>
        <w:t>pro VT st. 2.</w:t>
      </w:r>
    </w:p>
    <w:p w:rsidR="006633B8" w:rsidRPr="009436A7" w:rsidRDefault="006633B8" w:rsidP="00376FDC">
      <w:pPr>
        <w:rPr>
          <w:rFonts w:ascii="Arial" w:hAnsi="Arial" w:cs="Arial"/>
          <w:sz w:val="20"/>
          <w:szCs w:val="20"/>
        </w:rPr>
      </w:pPr>
    </w:p>
    <w:p w:rsidR="00A36BDF" w:rsidDel="00990840" w:rsidRDefault="00990840" w:rsidP="00376FDC">
      <w:pPr>
        <w:rPr>
          <w:del w:id="91" w:author="Adéla Urbánková" w:date="2015-02-02T11:25:00Z"/>
          <w:rFonts w:ascii="Arial" w:hAnsi="Arial" w:cs="Arial"/>
          <w:sz w:val="20"/>
          <w:szCs w:val="20"/>
        </w:rPr>
      </w:pPr>
      <w:r w:rsidRPr="009436A7">
        <w:rPr>
          <w:rFonts w:ascii="Arial" w:hAnsi="Arial" w:cs="Arial"/>
          <w:sz w:val="20"/>
          <w:szCs w:val="20"/>
        </w:rPr>
        <w:t xml:space="preserve">Dodavatel je povinen zároveň doložit výše uvedená osvědčení o vzdělání a odborné kvalifikaci dodavatele a osob odpovědných za vedení realizace příslušných stavebních prací ve smyslu § 53 odst. 3 písm. c) zákona, tj. dodavatel musí zadavateli v nabídce předložit </w:t>
      </w:r>
      <w:r w:rsidRPr="009436A7">
        <w:rPr>
          <w:rFonts w:ascii="Arial" w:hAnsi="Arial" w:cs="Arial"/>
          <w:b/>
          <w:sz w:val="20"/>
          <w:szCs w:val="20"/>
        </w:rPr>
        <w:t>osvědčení o zkoušce svářečů dle ČSN EN 287-1 a certifikaci pro činnosti v rámci NDT metod ve stupni 2 pro LT (zkoušení netěsností) metodu a ve stupni 2 pro VT (zkoušení vizuální) metodu dle uvedené normy</w:t>
      </w:r>
      <w:r w:rsidRPr="009436A7">
        <w:rPr>
          <w:rFonts w:ascii="Arial" w:hAnsi="Arial" w:cs="Arial"/>
          <w:sz w:val="20"/>
          <w:szCs w:val="20"/>
        </w:rPr>
        <w:t xml:space="preserve"> </w:t>
      </w:r>
      <w:r w:rsidRPr="009436A7">
        <w:rPr>
          <w:rFonts w:ascii="Arial" w:hAnsi="Arial" w:cs="Arial"/>
          <w:b/>
          <w:sz w:val="20"/>
          <w:szCs w:val="20"/>
        </w:rPr>
        <w:t>EN ISO 9712</w:t>
      </w:r>
      <w:r w:rsidRPr="009436A7">
        <w:rPr>
          <w:rFonts w:ascii="Arial" w:hAnsi="Arial" w:cs="Arial"/>
          <w:sz w:val="20"/>
          <w:szCs w:val="20"/>
        </w:rPr>
        <w:t xml:space="preserve"> </w:t>
      </w:r>
    </w:p>
    <w:p w:rsidR="00990840" w:rsidRDefault="00990840" w:rsidP="00376FDC">
      <w:pPr>
        <w:rPr>
          <w:ins w:id="92" w:author="Adéla Urbánková" w:date="2015-02-02T11:35:00Z"/>
          <w:rFonts w:ascii="Arial" w:hAnsi="Arial" w:cs="Arial"/>
          <w:sz w:val="20"/>
          <w:szCs w:val="20"/>
        </w:rPr>
      </w:pPr>
    </w:p>
    <w:p w:rsidR="006633B8" w:rsidRPr="00376FDC" w:rsidRDefault="006633B8" w:rsidP="00376FDC">
      <w:pPr>
        <w:rPr>
          <w:rFonts w:ascii="Arial" w:hAnsi="Arial" w:cs="Arial"/>
          <w:sz w:val="20"/>
          <w:szCs w:val="20"/>
        </w:rPr>
      </w:pPr>
      <w:r w:rsidRPr="00376FDC">
        <w:rPr>
          <w:rFonts w:ascii="Arial" w:hAnsi="Arial" w:cs="Arial"/>
          <w:sz w:val="20"/>
          <w:szCs w:val="20"/>
        </w:rPr>
        <w:t>Zadavatel upozorňuje uchazeče, že pokud nejsou výše uvedené osoby vůči uchazeči v zaměstnaneckém či obdobném poměru (jsou např. zaměstnanci jiné osoby či jsou OSVČ) prokazuje uchazeč tuto část prostřednictvím subdodavatele dle článku 6.6. této zadávací dokumentace a musí tedy současně předložit také dokumenty uvedené v článku 6.6. zadávací dokumentace.</w:t>
      </w:r>
    </w:p>
    <w:p w:rsidR="006633B8" w:rsidRPr="00376FDC" w:rsidRDefault="006633B8" w:rsidP="00376FDC">
      <w:pPr>
        <w:spacing w:line="245" w:lineRule="auto"/>
        <w:rPr>
          <w:rFonts w:ascii="Arial" w:hAnsi="Arial" w:cs="Arial"/>
          <w:sz w:val="20"/>
          <w:szCs w:val="20"/>
        </w:rPr>
      </w:pPr>
    </w:p>
    <w:p w:rsidR="006633B8" w:rsidRPr="00376FDC" w:rsidRDefault="006633B8" w:rsidP="00376FDC">
      <w:pPr>
        <w:pStyle w:val="Textpsmene"/>
        <w:numPr>
          <w:ilvl w:val="0"/>
          <w:numId w:val="0"/>
        </w:numPr>
        <w:tabs>
          <w:tab w:val="left" w:pos="0"/>
        </w:tabs>
        <w:ind w:firstLine="1"/>
        <w:rPr>
          <w:rFonts w:ascii="Arial" w:hAnsi="Arial" w:cs="Arial"/>
          <w:sz w:val="20"/>
          <w:szCs w:val="20"/>
        </w:rPr>
      </w:pPr>
      <w:r w:rsidRPr="00376FDC">
        <w:rPr>
          <w:rFonts w:ascii="Arial" w:hAnsi="Arial" w:cs="Arial"/>
          <w:b/>
          <w:bCs/>
          <w:sz w:val="20"/>
          <w:szCs w:val="20"/>
        </w:rPr>
        <w:t xml:space="preserve"> </w:t>
      </w:r>
      <w:bookmarkStart w:id="93" w:name="_Toc410642860"/>
      <w:bookmarkStart w:id="94" w:name="_Toc285917240"/>
      <w:bookmarkStart w:id="95" w:name="_Toc283637776"/>
      <w:r w:rsidRPr="00376FDC">
        <w:rPr>
          <w:rFonts w:ascii="Arial" w:hAnsi="Arial" w:cs="Arial"/>
          <w:b/>
          <w:bCs/>
          <w:sz w:val="20"/>
          <w:szCs w:val="20"/>
        </w:rPr>
        <w:t>6.4.3.</w:t>
      </w:r>
      <w:r w:rsidRPr="00376FDC">
        <w:rPr>
          <w:rFonts w:ascii="Arial" w:hAnsi="Arial" w:cs="Arial"/>
          <w:sz w:val="20"/>
          <w:szCs w:val="20"/>
        </w:rPr>
        <w:t xml:space="preserve"> Splnění technických kvalifikačních předpokladů podle ustanovení </w:t>
      </w:r>
      <w:r w:rsidRPr="00376FDC">
        <w:rPr>
          <w:rFonts w:ascii="Arial" w:hAnsi="Arial" w:cs="Arial"/>
          <w:b/>
          <w:bCs/>
          <w:sz w:val="20"/>
          <w:szCs w:val="20"/>
        </w:rPr>
        <w:t>§ 56 odst. 3 písm</w:t>
      </w:r>
      <w:r w:rsidR="00AB7499">
        <w:rPr>
          <w:rFonts w:ascii="Arial" w:hAnsi="Arial" w:cs="Arial"/>
          <w:b/>
          <w:bCs/>
          <w:sz w:val="20"/>
          <w:szCs w:val="20"/>
        </w:rPr>
        <w:t>.</w:t>
      </w:r>
      <w:r w:rsidRPr="00376FDC">
        <w:rPr>
          <w:rFonts w:ascii="Arial" w:hAnsi="Arial" w:cs="Arial"/>
          <w:b/>
          <w:bCs/>
          <w:sz w:val="20"/>
          <w:szCs w:val="20"/>
        </w:rPr>
        <w:t xml:space="preserve"> f) zákona</w:t>
      </w:r>
      <w:r w:rsidRPr="00376FDC">
        <w:rPr>
          <w:rFonts w:ascii="Arial" w:hAnsi="Arial" w:cs="Arial"/>
          <w:sz w:val="20"/>
          <w:szCs w:val="20"/>
        </w:rPr>
        <w:t xml:space="preserve"> prokáže uchazeč, když předloží </w:t>
      </w:r>
      <w:r w:rsidRPr="00376FDC">
        <w:rPr>
          <w:rFonts w:ascii="Arial" w:hAnsi="Arial" w:cs="Arial"/>
          <w:b/>
          <w:bCs/>
          <w:sz w:val="20"/>
          <w:szCs w:val="20"/>
        </w:rPr>
        <w:t>přehled nástrojů či pomůcek</w:t>
      </w:r>
      <w:r w:rsidRPr="00376FDC">
        <w:rPr>
          <w:rFonts w:ascii="Arial" w:hAnsi="Arial" w:cs="Arial"/>
          <w:sz w:val="20"/>
          <w:szCs w:val="20"/>
        </w:rPr>
        <w:t>, které bude mít uchazeč při plnění jednotlivých dílčích zakázek k dispozici.</w:t>
      </w:r>
      <w:bookmarkEnd w:id="93"/>
      <w:r w:rsidRPr="00376FDC">
        <w:rPr>
          <w:rFonts w:ascii="Arial" w:hAnsi="Arial" w:cs="Arial"/>
          <w:sz w:val="20"/>
          <w:szCs w:val="20"/>
        </w:rPr>
        <w:t xml:space="preserve"> </w:t>
      </w:r>
      <w:bookmarkEnd w:id="94"/>
    </w:p>
    <w:p w:rsidR="006633B8" w:rsidRPr="00376FDC" w:rsidRDefault="006633B8" w:rsidP="00376FDC">
      <w:pPr>
        <w:pStyle w:val="Textpsmene"/>
        <w:numPr>
          <w:ilvl w:val="0"/>
          <w:numId w:val="0"/>
        </w:numPr>
        <w:tabs>
          <w:tab w:val="left" w:pos="0"/>
        </w:tabs>
        <w:ind w:firstLine="1"/>
        <w:rPr>
          <w:rFonts w:ascii="Arial" w:hAnsi="Arial" w:cs="Arial"/>
          <w:sz w:val="20"/>
          <w:szCs w:val="20"/>
        </w:rPr>
      </w:pPr>
    </w:p>
    <w:p w:rsidR="006633B8" w:rsidRPr="00376FDC" w:rsidRDefault="006633B8" w:rsidP="00376FDC">
      <w:pPr>
        <w:pStyle w:val="Textpsmene"/>
        <w:numPr>
          <w:ilvl w:val="0"/>
          <w:numId w:val="0"/>
        </w:numPr>
        <w:tabs>
          <w:tab w:val="left" w:pos="0"/>
        </w:tabs>
        <w:ind w:firstLine="1"/>
        <w:rPr>
          <w:rFonts w:ascii="Arial" w:hAnsi="Arial" w:cs="Arial"/>
          <w:sz w:val="20"/>
          <w:szCs w:val="20"/>
        </w:rPr>
      </w:pPr>
      <w:bookmarkStart w:id="96" w:name="_Toc410642861"/>
      <w:r w:rsidRPr="00376FDC">
        <w:rPr>
          <w:rFonts w:ascii="Arial" w:hAnsi="Arial" w:cs="Arial"/>
          <w:sz w:val="20"/>
          <w:szCs w:val="20"/>
        </w:rPr>
        <w:t>Z předloženého přehledu nástrojů a pomůcek musí vyplývat, že uchazeč má k dispozici:</w:t>
      </w:r>
      <w:bookmarkEnd w:id="96"/>
      <w:r w:rsidRPr="00376FDC">
        <w:rPr>
          <w:rFonts w:ascii="Arial" w:hAnsi="Arial" w:cs="Arial"/>
          <w:sz w:val="20"/>
          <w:szCs w:val="20"/>
        </w:rPr>
        <w:t xml:space="preserve"> </w:t>
      </w:r>
    </w:p>
    <w:p w:rsidR="006633B8" w:rsidRPr="00376FDC" w:rsidRDefault="006633B8" w:rsidP="00376FDC">
      <w:pPr>
        <w:pStyle w:val="Textpsmene"/>
        <w:numPr>
          <w:ilvl w:val="0"/>
          <w:numId w:val="27"/>
        </w:numPr>
        <w:tabs>
          <w:tab w:val="left" w:pos="0"/>
        </w:tabs>
        <w:rPr>
          <w:rFonts w:ascii="Arial" w:hAnsi="Arial" w:cs="Arial"/>
          <w:sz w:val="20"/>
          <w:szCs w:val="20"/>
        </w:rPr>
      </w:pPr>
      <w:bookmarkStart w:id="97" w:name="_Toc410642862"/>
      <w:r w:rsidRPr="00376FDC">
        <w:rPr>
          <w:rFonts w:ascii="Arial" w:hAnsi="Arial" w:cs="Arial"/>
          <w:sz w:val="20"/>
          <w:szCs w:val="20"/>
        </w:rPr>
        <w:t>svářecí techniku,</w:t>
      </w:r>
      <w:bookmarkEnd w:id="97"/>
    </w:p>
    <w:p w:rsidR="006633B8" w:rsidRPr="00376FDC" w:rsidRDefault="006633B8" w:rsidP="00376FDC">
      <w:pPr>
        <w:pStyle w:val="Textpsmene"/>
        <w:numPr>
          <w:ilvl w:val="0"/>
          <w:numId w:val="27"/>
        </w:numPr>
        <w:tabs>
          <w:tab w:val="left" w:pos="0"/>
        </w:tabs>
        <w:rPr>
          <w:rFonts w:ascii="Arial" w:hAnsi="Arial" w:cs="Arial"/>
          <w:sz w:val="20"/>
          <w:szCs w:val="20"/>
        </w:rPr>
      </w:pPr>
      <w:bookmarkStart w:id="98" w:name="_Toc410642863"/>
      <w:r w:rsidRPr="00376FDC">
        <w:rPr>
          <w:rFonts w:ascii="Arial" w:hAnsi="Arial" w:cs="Arial"/>
          <w:sz w:val="20"/>
          <w:szCs w:val="20"/>
        </w:rPr>
        <w:t>techniku pro řezání, broušení, ohýbání a vrtání ocelových plechů do tl. 20 mm,</w:t>
      </w:r>
      <w:bookmarkEnd w:id="98"/>
    </w:p>
    <w:p w:rsidR="006633B8" w:rsidRPr="00376FDC" w:rsidRDefault="006633B8" w:rsidP="00376FDC">
      <w:pPr>
        <w:pStyle w:val="Textpsmene"/>
        <w:numPr>
          <w:ilvl w:val="0"/>
          <w:numId w:val="27"/>
        </w:numPr>
        <w:tabs>
          <w:tab w:val="left" w:pos="0"/>
        </w:tabs>
        <w:rPr>
          <w:rFonts w:ascii="Arial" w:hAnsi="Arial" w:cs="Arial"/>
          <w:sz w:val="20"/>
          <w:szCs w:val="20"/>
        </w:rPr>
      </w:pPr>
      <w:bookmarkStart w:id="99" w:name="_Toc410642864"/>
      <w:r w:rsidRPr="00376FDC">
        <w:rPr>
          <w:rFonts w:ascii="Arial" w:hAnsi="Arial" w:cs="Arial"/>
          <w:sz w:val="20"/>
          <w:szCs w:val="20"/>
        </w:rPr>
        <w:t>techniku pro dopravu/manipulaci a vertikální dopravu materiálu do nádrže</w:t>
      </w:r>
      <w:r w:rsidR="007C7391">
        <w:rPr>
          <w:rFonts w:ascii="Arial" w:hAnsi="Arial" w:cs="Arial"/>
          <w:sz w:val="20"/>
          <w:szCs w:val="20"/>
        </w:rPr>
        <w:t>,</w:t>
      </w:r>
      <w:r w:rsidRPr="00376FDC">
        <w:rPr>
          <w:rFonts w:ascii="Arial" w:hAnsi="Arial" w:cs="Arial"/>
          <w:sz w:val="20"/>
          <w:szCs w:val="20"/>
        </w:rPr>
        <w:t xml:space="preserve"> a to do hloubky min</w:t>
      </w:r>
      <w:r>
        <w:rPr>
          <w:rFonts w:ascii="Arial" w:hAnsi="Arial" w:cs="Arial"/>
          <w:sz w:val="20"/>
          <w:szCs w:val="20"/>
        </w:rPr>
        <w:t>.</w:t>
      </w:r>
      <w:r w:rsidRPr="00376FDC">
        <w:rPr>
          <w:rFonts w:ascii="Arial" w:hAnsi="Arial" w:cs="Arial"/>
          <w:sz w:val="20"/>
          <w:szCs w:val="20"/>
        </w:rPr>
        <w:t xml:space="preserve"> 16 m,</w:t>
      </w:r>
      <w:bookmarkEnd w:id="99"/>
    </w:p>
    <w:p w:rsidR="006633B8" w:rsidRPr="00376FDC" w:rsidRDefault="006633B8" w:rsidP="00376FDC">
      <w:pPr>
        <w:pStyle w:val="Textpsmene"/>
        <w:numPr>
          <w:ilvl w:val="0"/>
          <w:numId w:val="27"/>
        </w:numPr>
        <w:tabs>
          <w:tab w:val="left" w:pos="0"/>
        </w:tabs>
        <w:rPr>
          <w:rFonts w:ascii="Arial" w:hAnsi="Arial" w:cs="Arial"/>
          <w:sz w:val="20"/>
          <w:szCs w:val="20"/>
        </w:rPr>
      </w:pPr>
      <w:bookmarkStart w:id="100" w:name="_Toc410642865"/>
      <w:r w:rsidRPr="00376FDC">
        <w:rPr>
          <w:rFonts w:ascii="Arial" w:hAnsi="Arial" w:cs="Arial"/>
          <w:sz w:val="20"/>
          <w:szCs w:val="20"/>
        </w:rPr>
        <w:t>lešení pro obestavění/zastavění prostoru nádrže min. 800 m</w:t>
      </w:r>
      <w:r w:rsidRPr="00376FDC">
        <w:rPr>
          <w:rFonts w:ascii="Arial" w:hAnsi="Arial" w:cs="Arial"/>
          <w:sz w:val="20"/>
          <w:szCs w:val="20"/>
          <w:vertAlign w:val="superscript"/>
        </w:rPr>
        <w:t>3</w:t>
      </w:r>
      <w:r w:rsidRPr="00376FDC">
        <w:rPr>
          <w:rFonts w:ascii="Arial" w:hAnsi="Arial" w:cs="Arial"/>
          <w:sz w:val="20"/>
          <w:szCs w:val="20"/>
        </w:rPr>
        <w:t>,</w:t>
      </w:r>
      <w:bookmarkEnd w:id="100"/>
    </w:p>
    <w:p w:rsidR="006633B8" w:rsidRPr="00376FDC" w:rsidRDefault="006633B8" w:rsidP="00376FDC">
      <w:pPr>
        <w:pStyle w:val="Textpsmene"/>
        <w:numPr>
          <w:ilvl w:val="0"/>
          <w:numId w:val="27"/>
        </w:numPr>
        <w:tabs>
          <w:tab w:val="left" w:pos="0"/>
        </w:tabs>
        <w:rPr>
          <w:rFonts w:ascii="Arial" w:hAnsi="Arial" w:cs="Arial"/>
          <w:sz w:val="20"/>
          <w:szCs w:val="20"/>
        </w:rPr>
      </w:pPr>
      <w:bookmarkStart w:id="101" w:name="_Toc410642866"/>
      <w:r w:rsidRPr="00376FDC">
        <w:rPr>
          <w:rFonts w:ascii="Arial" w:hAnsi="Arial" w:cs="Arial"/>
          <w:sz w:val="20"/>
          <w:szCs w:val="20"/>
        </w:rPr>
        <w:t>osvětlovací techniku.</w:t>
      </w:r>
      <w:bookmarkEnd w:id="101"/>
    </w:p>
    <w:p w:rsidR="006633B8" w:rsidRPr="00376FDC" w:rsidRDefault="006633B8" w:rsidP="00376FDC">
      <w:pPr>
        <w:pStyle w:val="Textpsmene"/>
        <w:numPr>
          <w:ilvl w:val="0"/>
          <w:numId w:val="0"/>
        </w:numPr>
        <w:tabs>
          <w:tab w:val="left" w:pos="0"/>
        </w:tabs>
        <w:ind w:firstLine="1"/>
        <w:rPr>
          <w:rFonts w:ascii="Arial" w:hAnsi="Arial" w:cs="Arial"/>
          <w:sz w:val="20"/>
          <w:szCs w:val="20"/>
        </w:rPr>
      </w:pPr>
    </w:p>
    <w:p w:rsidR="006633B8" w:rsidRPr="00376FDC" w:rsidRDefault="006633B8" w:rsidP="00376FDC">
      <w:pPr>
        <w:pStyle w:val="Nadpis2"/>
      </w:pPr>
      <w:bookmarkStart w:id="102" w:name="_Toc410642867"/>
      <w:bookmarkEnd w:id="95"/>
      <w:r w:rsidRPr="00376FDC">
        <w:t>Forma předložení dokladů prokazujících splnění kvalifikace včetně jejich stáří</w:t>
      </w:r>
      <w:bookmarkEnd w:id="102"/>
    </w:p>
    <w:p w:rsidR="006633B8" w:rsidRPr="00376FDC" w:rsidRDefault="006633B8" w:rsidP="00376FDC">
      <w:pPr>
        <w:pStyle w:val="Textpsmene"/>
        <w:numPr>
          <w:ilvl w:val="0"/>
          <w:numId w:val="0"/>
        </w:numPr>
        <w:tabs>
          <w:tab w:val="left" w:pos="1260"/>
        </w:tabs>
        <w:ind w:firstLine="1"/>
        <w:rPr>
          <w:rFonts w:ascii="Arial" w:hAnsi="Arial" w:cs="Arial"/>
          <w:sz w:val="20"/>
          <w:szCs w:val="20"/>
        </w:rPr>
      </w:pPr>
    </w:p>
    <w:p w:rsidR="00AB7499" w:rsidRDefault="00AB7499" w:rsidP="00AB7499">
      <w:pPr>
        <w:pStyle w:val="Textpsmene"/>
        <w:numPr>
          <w:ilvl w:val="0"/>
          <w:numId w:val="0"/>
        </w:numPr>
        <w:tabs>
          <w:tab w:val="left" w:pos="1260"/>
        </w:tabs>
        <w:ind w:firstLine="1"/>
        <w:rPr>
          <w:rFonts w:ascii="Arial" w:hAnsi="Arial" w:cs="Arial"/>
          <w:sz w:val="20"/>
          <w:szCs w:val="20"/>
        </w:rPr>
      </w:pPr>
      <w:bookmarkStart w:id="103" w:name="_Toc410642868"/>
      <w:bookmarkStart w:id="104" w:name="_Toc283637778"/>
      <w:bookmarkStart w:id="105" w:name="_Toc285917243"/>
      <w:r w:rsidRPr="00AB7499">
        <w:rPr>
          <w:rFonts w:ascii="Arial" w:hAnsi="Arial" w:cs="Arial"/>
          <w:sz w:val="20"/>
          <w:szCs w:val="20"/>
        </w:rPr>
        <w:t>Splnění výše uvedených kvalifikačních předpokladů dodavatel prokazuje předložením dokumentů a dokladů uvedených zadavatelem v této zadávací dokumentaci a v souladu s požadavky zákona.</w:t>
      </w:r>
      <w:bookmarkEnd w:id="103"/>
    </w:p>
    <w:p w:rsidR="00AB7499" w:rsidRPr="00AB7499" w:rsidRDefault="00AB7499" w:rsidP="00AB7499">
      <w:pPr>
        <w:pStyle w:val="Textpsmene"/>
        <w:numPr>
          <w:ilvl w:val="0"/>
          <w:numId w:val="0"/>
        </w:numPr>
        <w:tabs>
          <w:tab w:val="left" w:pos="1260"/>
        </w:tabs>
        <w:ind w:firstLine="1"/>
        <w:rPr>
          <w:rFonts w:ascii="Arial" w:hAnsi="Arial" w:cs="Arial"/>
          <w:sz w:val="20"/>
          <w:szCs w:val="20"/>
        </w:rPr>
      </w:pPr>
    </w:p>
    <w:p w:rsidR="006633B8" w:rsidRPr="00AB7499" w:rsidRDefault="006633B8" w:rsidP="00376FDC">
      <w:pPr>
        <w:pStyle w:val="Textpsmene"/>
        <w:numPr>
          <w:ilvl w:val="0"/>
          <w:numId w:val="0"/>
        </w:numPr>
        <w:tabs>
          <w:tab w:val="left" w:pos="1260"/>
        </w:tabs>
        <w:ind w:firstLine="1"/>
        <w:rPr>
          <w:rFonts w:ascii="Arial" w:hAnsi="Arial" w:cs="Arial"/>
          <w:sz w:val="20"/>
          <w:szCs w:val="20"/>
        </w:rPr>
      </w:pPr>
      <w:bookmarkStart w:id="106" w:name="_Toc410642869"/>
      <w:r w:rsidRPr="00AB7499">
        <w:rPr>
          <w:rFonts w:ascii="Arial" w:hAnsi="Arial" w:cs="Arial"/>
          <w:sz w:val="20"/>
          <w:szCs w:val="20"/>
        </w:rPr>
        <w:t>Veškeré informace o kvalifikaci včetně zadavatelem požadovaných dokladů musí být předloženy zadavateli nejpozději současně s nabídkou.</w:t>
      </w:r>
      <w:bookmarkEnd w:id="104"/>
      <w:bookmarkEnd w:id="105"/>
      <w:bookmarkEnd w:id="106"/>
    </w:p>
    <w:p w:rsidR="00AB7499" w:rsidRPr="00AB7499" w:rsidRDefault="00AB7499" w:rsidP="00AB7499">
      <w:pPr>
        <w:rPr>
          <w:rFonts w:ascii="Arial" w:hAnsi="Arial" w:cs="Arial"/>
          <w:sz w:val="20"/>
          <w:szCs w:val="20"/>
        </w:rPr>
      </w:pPr>
      <w:r w:rsidRPr="00AB7499">
        <w:rPr>
          <w:rFonts w:ascii="Arial" w:hAnsi="Arial" w:cs="Arial"/>
          <w:b/>
          <w:sz w:val="20"/>
          <w:szCs w:val="20"/>
        </w:rPr>
        <w:t xml:space="preserve">Prokazuje-li splnění kvalifikace doklady v jiném než českém jazyce </w:t>
      </w:r>
      <w:r w:rsidRPr="00AB7499">
        <w:rPr>
          <w:rFonts w:ascii="Arial" w:hAnsi="Arial" w:cs="Arial"/>
          <w:sz w:val="20"/>
          <w:szCs w:val="20"/>
        </w:rPr>
        <w:t>dodavatel se sídlem, místem podnikání nebo místem trvalého pobytu n</w:t>
      </w:r>
      <w:r w:rsidR="00352C76">
        <w:rPr>
          <w:rFonts w:ascii="Arial" w:hAnsi="Arial" w:cs="Arial"/>
          <w:sz w:val="20"/>
          <w:szCs w:val="20"/>
        </w:rPr>
        <w:t>a nebo mimo</w:t>
      </w:r>
      <w:r w:rsidRPr="00AB7499">
        <w:rPr>
          <w:rFonts w:ascii="Arial" w:hAnsi="Arial" w:cs="Arial"/>
          <w:sz w:val="20"/>
          <w:szCs w:val="20"/>
        </w:rPr>
        <w:t xml:space="preserve"> území České republiky, </w:t>
      </w:r>
      <w:r w:rsidRPr="00AB7499">
        <w:rPr>
          <w:rFonts w:ascii="Arial" w:hAnsi="Arial" w:cs="Arial"/>
          <w:b/>
          <w:sz w:val="20"/>
          <w:szCs w:val="20"/>
        </w:rPr>
        <w:t>předkládá takové doklady dodavatel v původním jazyce s připojením jejich úředně ověřeného překladu do českého jazyka</w:t>
      </w:r>
      <w:r w:rsidRPr="00AB7499">
        <w:rPr>
          <w:rFonts w:ascii="Arial" w:hAnsi="Arial" w:cs="Arial"/>
          <w:sz w:val="20"/>
          <w:szCs w:val="20"/>
        </w:rPr>
        <w:t xml:space="preserve">, pokud zadavatel v zadávacích podmínkách nebo mezinárodní smlouva, kterou je Česká republika vázána, nestanoví jinak. </w:t>
      </w:r>
      <w:r w:rsidRPr="00AB7499">
        <w:rPr>
          <w:rFonts w:ascii="Arial" w:hAnsi="Arial" w:cs="Arial"/>
          <w:b/>
          <w:sz w:val="20"/>
          <w:szCs w:val="20"/>
        </w:rPr>
        <w:t>Povinnost</w:t>
      </w:r>
      <w:r w:rsidRPr="00AB7499">
        <w:rPr>
          <w:rFonts w:ascii="Arial" w:hAnsi="Arial" w:cs="Arial"/>
          <w:sz w:val="20"/>
          <w:szCs w:val="20"/>
        </w:rPr>
        <w:t xml:space="preserve"> připojit k dokladům úředně ověřený překlad do českého jazyka </w:t>
      </w:r>
      <w:r w:rsidRPr="00AB7499">
        <w:rPr>
          <w:rFonts w:ascii="Arial" w:hAnsi="Arial" w:cs="Arial"/>
          <w:b/>
          <w:sz w:val="20"/>
          <w:szCs w:val="20"/>
        </w:rPr>
        <w:t>se nevztahuje na doklady ve slovenském jazyce</w:t>
      </w:r>
      <w:r w:rsidRPr="00AB7499">
        <w:rPr>
          <w:rFonts w:ascii="Arial" w:hAnsi="Arial" w:cs="Arial"/>
          <w:sz w:val="20"/>
          <w:szCs w:val="20"/>
        </w:rPr>
        <w:t>.</w:t>
      </w:r>
    </w:p>
    <w:p w:rsidR="00AB7499" w:rsidRPr="00AB7499" w:rsidRDefault="00AB7499" w:rsidP="00376FDC">
      <w:pPr>
        <w:pStyle w:val="Textpsmene"/>
        <w:numPr>
          <w:ilvl w:val="0"/>
          <w:numId w:val="0"/>
        </w:numPr>
        <w:tabs>
          <w:tab w:val="left" w:pos="1260"/>
        </w:tabs>
        <w:ind w:firstLine="1"/>
        <w:rPr>
          <w:rFonts w:ascii="Arial" w:hAnsi="Arial" w:cs="Arial"/>
          <w:sz w:val="20"/>
          <w:szCs w:val="20"/>
        </w:rPr>
      </w:pPr>
    </w:p>
    <w:p w:rsidR="006633B8" w:rsidRPr="00AB7499" w:rsidRDefault="006633B8" w:rsidP="00376FDC">
      <w:pPr>
        <w:pStyle w:val="Textpsmene"/>
        <w:numPr>
          <w:ilvl w:val="0"/>
          <w:numId w:val="0"/>
        </w:numPr>
        <w:tabs>
          <w:tab w:val="left" w:pos="1260"/>
        </w:tabs>
        <w:rPr>
          <w:rFonts w:ascii="Arial" w:hAnsi="Arial" w:cs="Arial"/>
          <w:b/>
          <w:bCs/>
          <w:sz w:val="20"/>
          <w:szCs w:val="20"/>
        </w:rPr>
      </w:pPr>
      <w:bookmarkStart w:id="107" w:name="_Toc283637779"/>
      <w:bookmarkStart w:id="108" w:name="_Toc285917244"/>
      <w:bookmarkStart w:id="109" w:name="_Toc410642870"/>
      <w:r w:rsidRPr="00AB7499">
        <w:rPr>
          <w:rFonts w:ascii="Arial" w:hAnsi="Arial" w:cs="Arial"/>
          <w:b/>
          <w:bCs/>
          <w:sz w:val="20"/>
          <w:szCs w:val="20"/>
        </w:rPr>
        <w:t xml:space="preserve">Doklady prokazující splnění kvalifikace předloží uchazeči v kopii. Vybraný uchazeč je povinen </w:t>
      </w:r>
      <w:r w:rsidR="004C2218">
        <w:rPr>
          <w:rFonts w:ascii="Arial" w:hAnsi="Arial" w:cs="Arial"/>
          <w:b/>
          <w:bCs/>
          <w:sz w:val="20"/>
          <w:szCs w:val="20"/>
        </w:rPr>
        <w:t xml:space="preserve">na výzvu zadavatele </w:t>
      </w:r>
      <w:r w:rsidRPr="00AB7499">
        <w:rPr>
          <w:rFonts w:ascii="Arial" w:hAnsi="Arial" w:cs="Arial"/>
          <w:b/>
          <w:bCs/>
          <w:sz w:val="20"/>
          <w:szCs w:val="20"/>
        </w:rPr>
        <w:t>před uzavřením smlouvy tyto doklady předložit v originále nebo úředně ověřené kopii.</w:t>
      </w:r>
      <w:bookmarkEnd w:id="107"/>
      <w:bookmarkEnd w:id="108"/>
      <w:bookmarkEnd w:id="109"/>
    </w:p>
    <w:p w:rsidR="006633B8" w:rsidRPr="00AB7499" w:rsidRDefault="006633B8" w:rsidP="00376FDC">
      <w:pPr>
        <w:pStyle w:val="Textpsmene"/>
        <w:numPr>
          <w:ilvl w:val="0"/>
          <w:numId w:val="0"/>
        </w:numPr>
        <w:tabs>
          <w:tab w:val="left" w:pos="1260"/>
        </w:tabs>
        <w:rPr>
          <w:rFonts w:ascii="Arial" w:hAnsi="Arial" w:cs="Arial"/>
          <w:sz w:val="20"/>
          <w:szCs w:val="20"/>
        </w:rPr>
      </w:pPr>
    </w:p>
    <w:p w:rsidR="006633B8" w:rsidRPr="00AB7499" w:rsidRDefault="006633B8" w:rsidP="00376FDC">
      <w:pPr>
        <w:pStyle w:val="Textpsmene"/>
        <w:numPr>
          <w:ilvl w:val="0"/>
          <w:numId w:val="0"/>
        </w:numPr>
        <w:tabs>
          <w:tab w:val="left" w:pos="1260"/>
        </w:tabs>
        <w:rPr>
          <w:rFonts w:ascii="Arial" w:hAnsi="Arial" w:cs="Arial"/>
          <w:sz w:val="20"/>
          <w:szCs w:val="20"/>
        </w:rPr>
      </w:pPr>
      <w:bookmarkStart w:id="110" w:name="_Toc283637780"/>
      <w:bookmarkStart w:id="111" w:name="_Toc285917245"/>
      <w:bookmarkStart w:id="112" w:name="_Toc410642871"/>
      <w:r w:rsidRPr="00AB7499">
        <w:rPr>
          <w:rFonts w:ascii="Arial" w:hAnsi="Arial" w:cs="Arial"/>
          <w:sz w:val="20"/>
          <w:szCs w:val="20"/>
        </w:rPr>
        <w:t>V případech, kdy zadavatel v rámci prokázání kvalifikace požaduje předložení čestného prohlášení, musí takové prohlášení obsahovat zadavatelem požadované údaje a musí být podepsáno osobou oprávněnou jednat za uchazeče. Pokud za uchazeče jedná zmocněnec na základě plné moci, musí být v nabídce předložena plná moc v originále nebo v úředně ověřené kopii.</w:t>
      </w:r>
      <w:bookmarkEnd w:id="110"/>
      <w:bookmarkEnd w:id="111"/>
      <w:bookmarkEnd w:id="112"/>
    </w:p>
    <w:p w:rsidR="006633B8" w:rsidRPr="00AB7499" w:rsidRDefault="006633B8" w:rsidP="00376FDC">
      <w:pPr>
        <w:pStyle w:val="Textpsmene"/>
        <w:numPr>
          <w:ilvl w:val="0"/>
          <w:numId w:val="0"/>
        </w:numPr>
        <w:tabs>
          <w:tab w:val="left" w:pos="1260"/>
        </w:tabs>
        <w:ind w:left="360"/>
        <w:rPr>
          <w:rFonts w:ascii="Arial" w:hAnsi="Arial" w:cs="Arial"/>
          <w:sz w:val="20"/>
          <w:szCs w:val="20"/>
        </w:rPr>
      </w:pPr>
    </w:p>
    <w:p w:rsidR="006633B8" w:rsidRPr="00AB7499" w:rsidRDefault="006633B8" w:rsidP="00376FDC">
      <w:pPr>
        <w:pStyle w:val="Textpsmene"/>
        <w:numPr>
          <w:ilvl w:val="0"/>
          <w:numId w:val="0"/>
        </w:numPr>
        <w:tabs>
          <w:tab w:val="left" w:pos="1260"/>
        </w:tabs>
        <w:rPr>
          <w:rFonts w:ascii="Arial" w:hAnsi="Arial" w:cs="Arial"/>
          <w:b/>
          <w:bCs/>
          <w:sz w:val="20"/>
          <w:szCs w:val="20"/>
        </w:rPr>
      </w:pPr>
      <w:bookmarkStart w:id="113" w:name="_Toc283637781"/>
      <w:bookmarkStart w:id="114" w:name="_Toc285917246"/>
      <w:bookmarkStart w:id="115" w:name="_Toc410642872"/>
      <w:r w:rsidRPr="00AB7499">
        <w:rPr>
          <w:rFonts w:ascii="Arial" w:hAnsi="Arial" w:cs="Arial"/>
          <w:b/>
          <w:bCs/>
          <w:sz w:val="20"/>
          <w:szCs w:val="20"/>
        </w:rPr>
        <w:t>Doklady prokazující splnění základních kvalifikačních předpokladů a výpis z obchodního rejstříku nesmějí být k</w:t>
      </w:r>
      <w:r w:rsidR="004C2218">
        <w:rPr>
          <w:rFonts w:ascii="Arial" w:hAnsi="Arial" w:cs="Arial"/>
          <w:b/>
          <w:bCs/>
          <w:sz w:val="20"/>
          <w:szCs w:val="20"/>
        </w:rPr>
        <w:t> datu podání nabídky</w:t>
      </w:r>
      <w:r w:rsidRPr="00AB7499">
        <w:rPr>
          <w:rFonts w:ascii="Arial" w:hAnsi="Arial" w:cs="Arial"/>
          <w:b/>
          <w:bCs/>
          <w:sz w:val="20"/>
          <w:szCs w:val="20"/>
        </w:rPr>
        <w:t xml:space="preserve"> starší 90 kalendářních dnů.</w:t>
      </w:r>
      <w:bookmarkEnd w:id="113"/>
      <w:bookmarkEnd w:id="114"/>
      <w:bookmarkEnd w:id="115"/>
    </w:p>
    <w:p w:rsidR="006633B8" w:rsidRDefault="006633B8" w:rsidP="00376FDC">
      <w:pPr>
        <w:rPr>
          <w:rFonts w:ascii="Arial" w:hAnsi="Arial" w:cs="Arial"/>
          <w:sz w:val="20"/>
          <w:szCs w:val="20"/>
        </w:rPr>
      </w:pPr>
    </w:p>
    <w:p w:rsidR="006633B8" w:rsidRPr="00376FDC" w:rsidRDefault="006633B8" w:rsidP="00376FDC">
      <w:pPr>
        <w:pStyle w:val="Nadpis2"/>
      </w:pPr>
      <w:bookmarkStart w:id="116" w:name="_Toc410642873"/>
      <w:r w:rsidRPr="00376FDC">
        <w:t>Prokázání kvalifikace prostřednictvím subdodavatele</w:t>
      </w:r>
      <w:bookmarkEnd w:id="116"/>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r w:rsidRPr="00376FDC">
        <w:rPr>
          <w:rFonts w:ascii="Arial" w:hAnsi="Arial" w:cs="Arial"/>
          <w:sz w:val="20"/>
          <w:szCs w:val="20"/>
        </w:rPr>
        <w:t>Pokud není uchazeč schopen prokázat splnění určité části kvalifikace požadované zadavatelem podle § 50 odst. 1 písm. b) a d)</w:t>
      </w:r>
      <w:r w:rsidR="009436A7">
        <w:rPr>
          <w:rFonts w:ascii="Arial" w:hAnsi="Arial" w:cs="Arial"/>
          <w:sz w:val="20"/>
          <w:szCs w:val="20"/>
        </w:rPr>
        <w:t>,</w:t>
      </w:r>
      <w:r w:rsidRPr="00376FDC">
        <w:rPr>
          <w:rFonts w:ascii="Arial" w:hAnsi="Arial" w:cs="Arial"/>
          <w:sz w:val="20"/>
          <w:szCs w:val="20"/>
        </w:rPr>
        <w:t xml:space="preserve"> (tj. profesní a technické kvalifikační předpoklady) zákona v plném rozsahu, je oprávněn splnění kvalifikace v chybějícím rozsahu prokázat prostřednictvím subdodavatele. </w:t>
      </w:r>
    </w:p>
    <w:p w:rsidR="006633B8" w:rsidRPr="00376FDC" w:rsidRDefault="006633B8" w:rsidP="00376FDC">
      <w:pPr>
        <w:rPr>
          <w:rFonts w:ascii="Arial" w:hAnsi="Arial" w:cs="Arial"/>
          <w:sz w:val="20"/>
          <w:szCs w:val="20"/>
        </w:rPr>
      </w:pPr>
    </w:p>
    <w:p w:rsidR="006633B8" w:rsidRPr="00376FDC" w:rsidRDefault="006633B8" w:rsidP="00376FDC">
      <w:pPr>
        <w:rPr>
          <w:rFonts w:ascii="Arial" w:hAnsi="Arial" w:cs="Arial"/>
          <w:sz w:val="20"/>
          <w:szCs w:val="20"/>
        </w:rPr>
      </w:pPr>
      <w:r w:rsidRPr="00376FDC">
        <w:rPr>
          <w:rFonts w:ascii="Arial" w:hAnsi="Arial" w:cs="Arial"/>
          <w:sz w:val="20"/>
          <w:szCs w:val="20"/>
        </w:rPr>
        <w:t xml:space="preserve">Uchazeč je v takovém případě povinen zadavateli předložit </w:t>
      </w:r>
      <w:r w:rsidRPr="00376FDC">
        <w:rPr>
          <w:rFonts w:ascii="Arial" w:hAnsi="Arial" w:cs="Arial"/>
          <w:b/>
          <w:bCs/>
          <w:sz w:val="20"/>
          <w:szCs w:val="20"/>
        </w:rPr>
        <w:t xml:space="preserve">doklady prokazující splnění základního kvalifikačního předpokladu podle § 53 odst. 1 písm. j) </w:t>
      </w:r>
      <w:r w:rsidRPr="00376FDC">
        <w:rPr>
          <w:rFonts w:ascii="Arial" w:hAnsi="Arial" w:cs="Arial"/>
          <w:sz w:val="20"/>
          <w:szCs w:val="20"/>
        </w:rPr>
        <w:t xml:space="preserve">zákona </w:t>
      </w:r>
      <w:r w:rsidRPr="00376FDC">
        <w:rPr>
          <w:rFonts w:ascii="Arial" w:hAnsi="Arial" w:cs="Arial"/>
          <w:b/>
          <w:bCs/>
          <w:sz w:val="20"/>
          <w:szCs w:val="20"/>
        </w:rPr>
        <w:t>a profesního kvalifikačního předpokladu podle § 54 písm. a)</w:t>
      </w:r>
      <w:r w:rsidRPr="00376FDC">
        <w:rPr>
          <w:rFonts w:ascii="Arial" w:hAnsi="Arial" w:cs="Arial"/>
          <w:sz w:val="20"/>
          <w:szCs w:val="20"/>
        </w:rPr>
        <w:t xml:space="preserve"> zákona </w:t>
      </w:r>
      <w:r w:rsidRPr="00376FDC">
        <w:rPr>
          <w:rFonts w:ascii="Arial" w:hAnsi="Arial" w:cs="Arial"/>
          <w:b/>
          <w:bCs/>
          <w:sz w:val="20"/>
          <w:szCs w:val="20"/>
        </w:rPr>
        <w:t>subdodavatelem a</w:t>
      </w:r>
      <w:r w:rsidRPr="00376FDC">
        <w:rPr>
          <w:rFonts w:ascii="Arial" w:hAnsi="Arial" w:cs="Arial"/>
          <w:sz w:val="20"/>
          <w:szCs w:val="20"/>
        </w:rPr>
        <w:t xml:space="preserve"> </w:t>
      </w:r>
      <w:r w:rsidRPr="00376FDC">
        <w:rPr>
          <w:rFonts w:ascii="Arial" w:hAnsi="Arial" w:cs="Arial"/>
          <w:b/>
          <w:bCs/>
          <w:sz w:val="20"/>
          <w:szCs w:val="20"/>
        </w:rPr>
        <w:t>smlouvu</w:t>
      </w:r>
      <w:r w:rsidRPr="00376FDC">
        <w:rPr>
          <w:rFonts w:ascii="Arial" w:hAnsi="Arial" w:cs="Arial"/>
          <w:sz w:val="20"/>
          <w:szCs w:val="20"/>
        </w:rPr>
        <w:t xml:space="preserve"> uzavřenou se subdodavatelem, z níž vyplývá závazek subdodavatele k poskytnutí plnění určeného k plnění zakázky uchazečem či k poskytnutí věcí či práv, s nimiž bude uchazeč oprávněn disponovat v rámci plnění zakázky, a to alespoň v rozsahu, v jakém subdodavatel prokázal splnění kvalifikace. Uchazeč není oprávněn prostřednictvím subdodavatele prokázat splnění kvalifikace podle § 54 písm. a) zákona (tj. výpis z obchodního rejstříku, pokud je v něm uchazeč zapsán, či výpis z jiné obdobné evidence, pokud je v ní zapsán). </w:t>
      </w:r>
    </w:p>
    <w:p w:rsidR="00AB7499" w:rsidRDefault="00AB7499" w:rsidP="00376FDC">
      <w:pPr>
        <w:rPr>
          <w:rFonts w:ascii="Arial" w:hAnsi="Arial" w:cs="Arial"/>
          <w:sz w:val="20"/>
          <w:szCs w:val="20"/>
        </w:rPr>
      </w:pPr>
    </w:p>
    <w:p w:rsidR="006633B8" w:rsidRPr="00376FDC" w:rsidRDefault="006633B8" w:rsidP="00376FDC">
      <w:pPr>
        <w:pStyle w:val="Nadpis2"/>
      </w:pPr>
      <w:bookmarkStart w:id="117" w:name="_Toc410642874"/>
      <w:r w:rsidRPr="00376FDC">
        <w:t>Prokázání kvalifikace v případě podání společné nabídky</w:t>
      </w:r>
      <w:bookmarkEnd w:id="117"/>
    </w:p>
    <w:p w:rsidR="006633B8" w:rsidRPr="00376FDC" w:rsidRDefault="006633B8" w:rsidP="00376FDC">
      <w:pPr>
        <w:pStyle w:val="Textpsmene"/>
        <w:numPr>
          <w:ilvl w:val="0"/>
          <w:numId w:val="0"/>
        </w:numPr>
        <w:rPr>
          <w:rFonts w:ascii="Arial" w:hAnsi="Arial" w:cs="Arial"/>
          <w:sz w:val="20"/>
          <w:szCs w:val="20"/>
        </w:rPr>
      </w:pPr>
    </w:p>
    <w:p w:rsidR="006633B8" w:rsidRPr="00376FDC" w:rsidRDefault="006633B8" w:rsidP="00376FDC">
      <w:pPr>
        <w:pStyle w:val="Textpsmene"/>
        <w:numPr>
          <w:ilvl w:val="0"/>
          <w:numId w:val="0"/>
        </w:numPr>
        <w:rPr>
          <w:rFonts w:ascii="Arial" w:hAnsi="Arial" w:cs="Arial"/>
          <w:sz w:val="20"/>
          <w:szCs w:val="20"/>
        </w:rPr>
      </w:pPr>
      <w:bookmarkStart w:id="118" w:name="_Toc283637784"/>
      <w:bookmarkStart w:id="119" w:name="_Toc285917249"/>
      <w:bookmarkStart w:id="120" w:name="_Toc410642875"/>
      <w:r w:rsidRPr="00376FDC">
        <w:rPr>
          <w:rFonts w:ascii="Arial" w:hAnsi="Arial" w:cs="Arial"/>
          <w:sz w:val="20"/>
          <w:szCs w:val="20"/>
        </w:rPr>
        <w:t>Má-li být předmět zakázky plněn několika uchazeči společně a za tímto účelem podávají či hodlají podat společnou nabídku, je každý z uchazečů povinen prokázat splnění základních kvalifikačních předpokladů podle § 50 odst. 1 písm. a) zákona (tj. základní kvalifikační předpoklady podle § 53 zákona, viz článek 6.1 této zadávací dokumentace) a profesního kvalifikačního předpokladu podle § 54 písm. a) zákona (tj. výpis z obchodního rejstříku, pokud je v něm uchazeč zapsán, či výpis z jiné obdobné evidence, pokud je v ní zapsán) v plném rozsahu.</w:t>
      </w:r>
      <w:bookmarkEnd w:id="118"/>
      <w:bookmarkEnd w:id="119"/>
      <w:bookmarkEnd w:id="120"/>
      <w:r w:rsidRPr="00376FDC">
        <w:rPr>
          <w:rFonts w:ascii="Arial" w:hAnsi="Arial" w:cs="Arial"/>
          <w:sz w:val="20"/>
          <w:szCs w:val="20"/>
        </w:rPr>
        <w:t xml:space="preserve"> </w:t>
      </w:r>
    </w:p>
    <w:p w:rsidR="006633B8" w:rsidRPr="00376FDC" w:rsidRDefault="006633B8" w:rsidP="00376FDC">
      <w:pPr>
        <w:pStyle w:val="Textpsmene"/>
        <w:numPr>
          <w:ilvl w:val="0"/>
          <w:numId w:val="0"/>
        </w:numPr>
        <w:rPr>
          <w:rFonts w:ascii="Arial" w:hAnsi="Arial" w:cs="Arial"/>
          <w:sz w:val="20"/>
          <w:szCs w:val="20"/>
        </w:rPr>
      </w:pPr>
    </w:p>
    <w:p w:rsidR="006633B8" w:rsidRPr="00376FDC" w:rsidRDefault="006633B8" w:rsidP="00376FDC">
      <w:pPr>
        <w:pStyle w:val="Textpsmene"/>
        <w:numPr>
          <w:ilvl w:val="0"/>
          <w:numId w:val="0"/>
        </w:numPr>
        <w:rPr>
          <w:rFonts w:ascii="Arial" w:hAnsi="Arial" w:cs="Arial"/>
          <w:sz w:val="20"/>
          <w:szCs w:val="20"/>
        </w:rPr>
      </w:pPr>
      <w:bookmarkStart w:id="121" w:name="_Toc283637785"/>
      <w:bookmarkStart w:id="122" w:name="_Toc285917250"/>
      <w:bookmarkStart w:id="123" w:name="_Toc410642876"/>
      <w:r w:rsidRPr="00376FDC">
        <w:rPr>
          <w:rFonts w:ascii="Arial" w:hAnsi="Arial" w:cs="Arial"/>
          <w:sz w:val="20"/>
          <w:szCs w:val="20"/>
        </w:rPr>
        <w:t>Splnění kvalifikace podle § 50 odst. 1 písm. b) zákona (tj. profesní kvalifikační předpoklady vyjma § 54 písm. a) zákona, viz článek 6.2 této zadávací dokumentace), § 50 odst. 1 písm. c) zákona (tj. ekonomick</w:t>
      </w:r>
      <w:r w:rsidR="00D83B9E">
        <w:rPr>
          <w:rFonts w:ascii="Arial" w:hAnsi="Arial" w:cs="Arial"/>
          <w:sz w:val="20"/>
          <w:szCs w:val="20"/>
        </w:rPr>
        <w:t>á</w:t>
      </w:r>
      <w:r w:rsidRPr="00376FDC">
        <w:rPr>
          <w:rFonts w:ascii="Arial" w:hAnsi="Arial" w:cs="Arial"/>
          <w:sz w:val="20"/>
          <w:szCs w:val="20"/>
        </w:rPr>
        <w:t xml:space="preserve"> a finanční</w:t>
      </w:r>
      <w:r w:rsidR="00D83B9E">
        <w:rPr>
          <w:rFonts w:ascii="Arial" w:hAnsi="Arial" w:cs="Arial"/>
          <w:sz w:val="20"/>
          <w:szCs w:val="20"/>
        </w:rPr>
        <w:t xml:space="preserve"> způsobilost</w:t>
      </w:r>
      <w:r w:rsidRPr="00376FDC">
        <w:rPr>
          <w:rFonts w:ascii="Arial" w:hAnsi="Arial" w:cs="Arial"/>
          <w:sz w:val="20"/>
          <w:szCs w:val="20"/>
        </w:rPr>
        <w:t xml:space="preserve"> viz článek 6.3 této zadávací dokumentace) a § 50 odst. 1 písm. d) zákona (tj. technické kvalifikační předpoklady, viz článek 6.4 této zadávací dokumentace) musí prokázat všichni uchazeči společně.</w:t>
      </w:r>
      <w:bookmarkEnd w:id="121"/>
      <w:bookmarkEnd w:id="122"/>
      <w:bookmarkEnd w:id="123"/>
      <w:r w:rsidRPr="00376FDC">
        <w:rPr>
          <w:rFonts w:ascii="Arial" w:hAnsi="Arial" w:cs="Arial"/>
          <w:sz w:val="20"/>
          <w:szCs w:val="20"/>
        </w:rPr>
        <w:t xml:space="preserve"> </w:t>
      </w:r>
    </w:p>
    <w:p w:rsidR="006633B8" w:rsidRPr="00376FDC" w:rsidRDefault="006633B8" w:rsidP="00376FDC">
      <w:pPr>
        <w:pStyle w:val="Textpsmene"/>
        <w:numPr>
          <w:ilvl w:val="0"/>
          <w:numId w:val="0"/>
        </w:numPr>
        <w:rPr>
          <w:rFonts w:ascii="Arial" w:hAnsi="Arial" w:cs="Arial"/>
          <w:sz w:val="20"/>
          <w:szCs w:val="20"/>
        </w:rPr>
      </w:pPr>
    </w:p>
    <w:p w:rsidR="006633B8" w:rsidRPr="00376FDC" w:rsidRDefault="006633B8" w:rsidP="00376FDC">
      <w:pPr>
        <w:pStyle w:val="Textpsmene"/>
        <w:numPr>
          <w:ilvl w:val="0"/>
          <w:numId w:val="0"/>
        </w:numPr>
        <w:rPr>
          <w:rFonts w:ascii="Arial" w:hAnsi="Arial" w:cs="Arial"/>
          <w:sz w:val="20"/>
          <w:szCs w:val="20"/>
        </w:rPr>
      </w:pPr>
      <w:bookmarkStart w:id="124" w:name="_Toc283637786"/>
      <w:bookmarkStart w:id="125" w:name="_Toc285917251"/>
      <w:bookmarkStart w:id="126" w:name="_Toc410642877"/>
      <w:r w:rsidRPr="00376FDC">
        <w:rPr>
          <w:rFonts w:ascii="Arial" w:hAnsi="Arial" w:cs="Arial"/>
          <w:sz w:val="20"/>
          <w:szCs w:val="20"/>
        </w:rPr>
        <w:t>V případě prokazování splnění kvalifikace v chybějícím rozsahu prostřednictvím subdodavatele se článek 6.6 této zadávací dokumentace použije obdobně.</w:t>
      </w:r>
      <w:bookmarkEnd w:id="124"/>
      <w:bookmarkEnd w:id="125"/>
      <w:bookmarkEnd w:id="126"/>
    </w:p>
    <w:p w:rsidR="006633B8" w:rsidRPr="00376FDC" w:rsidRDefault="006633B8" w:rsidP="00376FDC">
      <w:pPr>
        <w:pStyle w:val="Textpsmene"/>
        <w:numPr>
          <w:ilvl w:val="0"/>
          <w:numId w:val="0"/>
        </w:numPr>
        <w:rPr>
          <w:rFonts w:ascii="Arial" w:hAnsi="Arial" w:cs="Arial"/>
          <w:sz w:val="20"/>
          <w:szCs w:val="20"/>
        </w:rPr>
      </w:pPr>
    </w:p>
    <w:p w:rsidR="006633B8" w:rsidRPr="00376FDC" w:rsidRDefault="006633B8" w:rsidP="00376FDC">
      <w:pPr>
        <w:pStyle w:val="Textpsmene"/>
        <w:numPr>
          <w:ilvl w:val="0"/>
          <w:numId w:val="0"/>
        </w:numPr>
        <w:rPr>
          <w:rFonts w:ascii="Arial" w:hAnsi="Arial" w:cs="Arial"/>
          <w:sz w:val="20"/>
          <w:szCs w:val="20"/>
        </w:rPr>
      </w:pPr>
      <w:bookmarkStart w:id="127" w:name="_Toc283637787"/>
      <w:bookmarkStart w:id="128" w:name="_Toc285917252"/>
      <w:bookmarkStart w:id="129" w:name="_Toc410642878"/>
      <w:r w:rsidRPr="00376FDC">
        <w:rPr>
          <w:rFonts w:ascii="Arial" w:hAnsi="Arial" w:cs="Arial"/>
          <w:sz w:val="20"/>
          <w:szCs w:val="20"/>
        </w:rPr>
        <w:t>V případě, že má být předmět</w:t>
      </w:r>
      <w:r w:rsidR="00D83B9E">
        <w:rPr>
          <w:rFonts w:ascii="Arial" w:hAnsi="Arial" w:cs="Arial"/>
          <w:sz w:val="20"/>
          <w:szCs w:val="20"/>
        </w:rPr>
        <w:t xml:space="preserve"> </w:t>
      </w:r>
      <w:r w:rsidRPr="00376FDC">
        <w:rPr>
          <w:rFonts w:ascii="Arial" w:hAnsi="Arial" w:cs="Arial"/>
          <w:sz w:val="20"/>
          <w:szCs w:val="20"/>
        </w:rPr>
        <w:t xml:space="preserve">zakázky plněn podle § 51 odst. 5 zákona společně několika uchazeči, jsou zadavateli povinni předložit současně s doklady prokazujícími splnění kvalifikačních předpokladů </w:t>
      </w:r>
      <w:r w:rsidRPr="00376FDC">
        <w:rPr>
          <w:rFonts w:ascii="Arial" w:hAnsi="Arial" w:cs="Arial"/>
          <w:b/>
          <w:bCs/>
          <w:sz w:val="20"/>
          <w:szCs w:val="20"/>
        </w:rPr>
        <w:lastRenderedPageBreak/>
        <w:t>smlouvu</w:t>
      </w:r>
      <w:r w:rsidRPr="00376FDC">
        <w:rPr>
          <w:rFonts w:ascii="Arial" w:hAnsi="Arial" w:cs="Arial"/>
          <w:sz w:val="20"/>
          <w:szCs w:val="20"/>
        </w:rPr>
        <w:t>, ve které je obsažen závazek, že všichni tito uchazeči budou vůči zadavateli a třetím osobám z jakýchkoliv právních vztahů vzniklých v souvislosti s</w:t>
      </w:r>
      <w:r w:rsidR="009436A7">
        <w:rPr>
          <w:rFonts w:ascii="Arial" w:hAnsi="Arial" w:cs="Arial"/>
          <w:sz w:val="20"/>
          <w:szCs w:val="20"/>
        </w:rPr>
        <w:t>e</w:t>
      </w:r>
      <w:r w:rsidRPr="00376FDC">
        <w:rPr>
          <w:rFonts w:ascii="Arial" w:hAnsi="Arial" w:cs="Arial"/>
          <w:sz w:val="20"/>
          <w:szCs w:val="20"/>
        </w:rPr>
        <w:t xml:space="preserve"> zakázkou </w:t>
      </w:r>
      <w:r w:rsidR="008618FD">
        <w:rPr>
          <w:rFonts w:ascii="Arial" w:hAnsi="Arial" w:cs="Arial"/>
          <w:sz w:val="20"/>
          <w:szCs w:val="20"/>
        </w:rPr>
        <w:t xml:space="preserve">(a dílčími zakázkami zadávanými na základě rámcové smlouvy) </w:t>
      </w:r>
      <w:r w:rsidRPr="00376FDC">
        <w:rPr>
          <w:rFonts w:ascii="Arial" w:hAnsi="Arial" w:cs="Arial"/>
          <w:sz w:val="20"/>
          <w:szCs w:val="20"/>
        </w:rPr>
        <w:t>zavázáni společně a nerozdílně, a to po celou dobu plnění zakázky</w:t>
      </w:r>
      <w:r w:rsidR="00C267F3">
        <w:rPr>
          <w:rFonts w:ascii="Arial" w:hAnsi="Arial" w:cs="Arial"/>
          <w:sz w:val="20"/>
          <w:szCs w:val="20"/>
        </w:rPr>
        <w:t>/dílčí zakázky</w:t>
      </w:r>
      <w:r w:rsidRPr="00376FDC">
        <w:rPr>
          <w:rFonts w:ascii="Arial" w:hAnsi="Arial" w:cs="Arial"/>
          <w:sz w:val="20"/>
          <w:szCs w:val="20"/>
        </w:rPr>
        <w:t xml:space="preserve"> i po dobu trvání jiných závazků vyplývajících z</w:t>
      </w:r>
      <w:r w:rsidR="00C267F3">
        <w:rPr>
          <w:rFonts w:ascii="Arial" w:hAnsi="Arial" w:cs="Arial"/>
          <w:sz w:val="20"/>
          <w:szCs w:val="20"/>
        </w:rPr>
        <w:t>e</w:t>
      </w:r>
      <w:r w:rsidRPr="00376FDC">
        <w:rPr>
          <w:rFonts w:ascii="Arial" w:hAnsi="Arial" w:cs="Arial"/>
          <w:sz w:val="20"/>
          <w:szCs w:val="20"/>
        </w:rPr>
        <w:t xml:space="preserve"> zakázky</w:t>
      </w:r>
      <w:r w:rsidR="00C267F3">
        <w:rPr>
          <w:rFonts w:ascii="Arial" w:hAnsi="Arial" w:cs="Arial"/>
          <w:sz w:val="20"/>
          <w:szCs w:val="20"/>
        </w:rPr>
        <w:t>/dílčí zakázky</w:t>
      </w:r>
      <w:r w:rsidRPr="00376FDC">
        <w:rPr>
          <w:rFonts w:ascii="Arial" w:hAnsi="Arial" w:cs="Arial"/>
          <w:sz w:val="20"/>
          <w:szCs w:val="20"/>
        </w:rPr>
        <w:t>. Požadavek na závazek podle věty první, aby uchazeči byli zavázáni společně a nerozdílně, platí, pokud zvláštní právní předpis nebo zadavatel nestanoví jinak.</w:t>
      </w:r>
      <w:bookmarkEnd w:id="127"/>
      <w:bookmarkEnd w:id="128"/>
      <w:bookmarkEnd w:id="129"/>
      <w:r w:rsidRPr="00376FDC">
        <w:rPr>
          <w:rFonts w:ascii="Arial" w:hAnsi="Arial" w:cs="Arial"/>
          <w:sz w:val="20"/>
          <w:szCs w:val="20"/>
        </w:rPr>
        <w:t xml:space="preserve"> </w:t>
      </w:r>
    </w:p>
    <w:p w:rsidR="006633B8" w:rsidRDefault="006633B8" w:rsidP="00376FDC">
      <w:pPr>
        <w:rPr>
          <w:rFonts w:ascii="Arial" w:hAnsi="Arial" w:cs="Arial"/>
          <w:sz w:val="20"/>
          <w:szCs w:val="20"/>
        </w:rPr>
      </w:pPr>
    </w:p>
    <w:p w:rsidR="006633B8" w:rsidRPr="00376FDC" w:rsidRDefault="006633B8" w:rsidP="00376FDC">
      <w:pPr>
        <w:pStyle w:val="Nadpis2"/>
      </w:pPr>
      <w:bookmarkStart w:id="130" w:name="_Toc410642879"/>
      <w:r w:rsidRPr="00376FDC">
        <w:t>Prokázání kvalifikace u zahraničního uchazeče</w:t>
      </w:r>
      <w:bookmarkEnd w:id="130"/>
    </w:p>
    <w:p w:rsidR="006633B8" w:rsidRPr="00376FDC" w:rsidRDefault="006633B8" w:rsidP="00376FDC">
      <w:pPr>
        <w:pStyle w:val="Textpsmene"/>
        <w:numPr>
          <w:ilvl w:val="0"/>
          <w:numId w:val="0"/>
        </w:numPr>
        <w:rPr>
          <w:rFonts w:ascii="Arial" w:hAnsi="Arial" w:cs="Arial"/>
          <w:sz w:val="20"/>
          <w:szCs w:val="20"/>
        </w:rPr>
      </w:pPr>
    </w:p>
    <w:p w:rsidR="006633B8" w:rsidRPr="00376FDC" w:rsidRDefault="006633B8" w:rsidP="00376FDC">
      <w:pPr>
        <w:pStyle w:val="Textpsmene"/>
        <w:numPr>
          <w:ilvl w:val="0"/>
          <w:numId w:val="0"/>
        </w:numPr>
        <w:rPr>
          <w:rFonts w:ascii="Arial" w:hAnsi="Arial" w:cs="Arial"/>
          <w:sz w:val="20"/>
          <w:szCs w:val="20"/>
        </w:rPr>
      </w:pPr>
      <w:bookmarkStart w:id="131" w:name="_Toc283637789"/>
      <w:bookmarkStart w:id="132" w:name="_Toc285917254"/>
      <w:bookmarkStart w:id="133" w:name="_Toc410642880"/>
      <w:r w:rsidRPr="00376FDC">
        <w:rPr>
          <w:rFonts w:ascii="Arial" w:hAnsi="Arial" w:cs="Arial"/>
          <w:sz w:val="20"/>
          <w:szCs w:val="20"/>
        </w:rPr>
        <w:t xml:space="preserve">Nevyplývá-li ze zvláštního právního předpisu jinak, prokazuje dle § 51 odst. 7 zákona </w:t>
      </w:r>
      <w:r w:rsidRPr="00376FDC">
        <w:rPr>
          <w:rFonts w:ascii="Arial" w:hAnsi="Arial" w:cs="Arial"/>
          <w:b/>
          <w:bCs/>
          <w:sz w:val="20"/>
          <w:szCs w:val="20"/>
        </w:rPr>
        <w:t xml:space="preserve">zahraniční uchazeč </w:t>
      </w:r>
      <w:r w:rsidRPr="00376FDC">
        <w:rPr>
          <w:rFonts w:ascii="Arial" w:hAnsi="Arial" w:cs="Arial"/>
          <w:sz w:val="20"/>
          <w:szCs w:val="20"/>
        </w:rPr>
        <w:t>splnění kvalifikace způsobem podle právního řádu platného v zemi jeho sídla, místa podnikání nebo bydliště, a to v rozsahu požadovaném zákonem a zadavatelem. Pokud se podle právního řádu platného v zemi sídla, místa podnikání nebo bydliště zahraničního uchazeče určitý doklad nevydává, je zahraniční uchazeč povinen prokázat splnění takové části kvalifikace čestným prohlášením. Není-li povinnost, jejíž splnění má být v rámci kvalifikace prokázáno, v zemi sídla, místa podnikání nebo bydliště zahraničního uchazeče stanovena, učiní o této skutečnosti čestné prohlášení.</w:t>
      </w:r>
      <w:bookmarkEnd w:id="131"/>
      <w:bookmarkEnd w:id="132"/>
      <w:bookmarkEnd w:id="133"/>
      <w:r w:rsidRPr="00376FDC">
        <w:rPr>
          <w:rFonts w:ascii="Arial" w:hAnsi="Arial" w:cs="Arial"/>
          <w:sz w:val="20"/>
          <w:szCs w:val="20"/>
        </w:rPr>
        <w:t xml:space="preserve"> </w:t>
      </w:r>
    </w:p>
    <w:p w:rsidR="006633B8" w:rsidRPr="00376FDC" w:rsidRDefault="006633B8" w:rsidP="00376FDC">
      <w:pPr>
        <w:pStyle w:val="Textpsmene"/>
        <w:numPr>
          <w:ilvl w:val="0"/>
          <w:numId w:val="0"/>
        </w:numPr>
        <w:rPr>
          <w:rFonts w:ascii="Arial" w:hAnsi="Arial" w:cs="Arial"/>
          <w:sz w:val="20"/>
          <w:szCs w:val="20"/>
        </w:rPr>
      </w:pPr>
    </w:p>
    <w:p w:rsidR="006633B8" w:rsidRPr="00376FDC" w:rsidRDefault="006633B8" w:rsidP="00376FDC">
      <w:pPr>
        <w:pStyle w:val="Textpsmene"/>
        <w:numPr>
          <w:ilvl w:val="0"/>
          <w:numId w:val="0"/>
        </w:numPr>
        <w:rPr>
          <w:rFonts w:ascii="Arial" w:hAnsi="Arial" w:cs="Arial"/>
          <w:sz w:val="20"/>
          <w:szCs w:val="20"/>
        </w:rPr>
      </w:pPr>
      <w:bookmarkStart w:id="134" w:name="_Toc283637790"/>
      <w:bookmarkStart w:id="135" w:name="_Toc285917255"/>
      <w:bookmarkStart w:id="136" w:name="_Toc410642881"/>
      <w:r w:rsidRPr="00376FDC">
        <w:rPr>
          <w:rFonts w:ascii="Arial" w:hAnsi="Arial" w:cs="Arial"/>
          <w:sz w:val="20"/>
          <w:szCs w:val="20"/>
        </w:rPr>
        <w:t>Doklady prokazující splnění kvalifikace předkládá zahraniční uchazeč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uchazeč se sídlem, místem podnikání nebo místem trvalého pobytu na území České republiky. Povinnost připojit k dokladům úředně ověřený překlad do českého jazyka se nevztahuje na doklady ve slovenském jazyce.</w:t>
      </w:r>
      <w:bookmarkEnd w:id="134"/>
      <w:bookmarkEnd w:id="135"/>
      <w:bookmarkEnd w:id="136"/>
    </w:p>
    <w:p w:rsidR="006633B8" w:rsidRDefault="006633B8" w:rsidP="00376FDC">
      <w:pPr>
        <w:rPr>
          <w:rFonts w:ascii="Arial" w:hAnsi="Arial" w:cs="Arial"/>
          <w:sz w:val="20"/>
          <w:szCs w:val="20"/>
        </w:rPr>
      </w:pPr>
    </w:p>
    <w:p w:rsidR="006633B8" w:rsidRPr="00376FDC" w:rsidRDefault="006633B8" w:rsidP="00376FDC">
      <w:pPr>
        <w:pStyle w:val="Nadpis2"/>
      </w:pPr>
      <w:bookmarkStart w:id="137" w:name="_Toc410642882"/>
      <w:r w:rsidRPr="00376FDC">
        <w:t>Seznam kvalifikovaných dodavatelů</w:t>
      </w:r>
      <w:bookmarkEnd w:id="137"/>
    </w:p>
    <w:p w:rsidR="006633B8" w:rsidRPr="00376FDC" w:rsidRDefault="006633B8" w:rsidP="00376FDC">
      <w:pPr>
        <w:pStyle w:val="Textpsmene"/>
        <w:numPr>
          <w:ilvl w:val="0"/>
          <w:numId w:val="0"/>
        </w:numPr>
        <w:ind w:firstLine="1"/>
        <w:rPr>
          <w:rFonts w:ascii="Arial" w:hAnsi="Arial" w:cs="Arial"/>
          <w:sz w:val="20"/>
          <w:szCs w:val="20"/>
        </w:rPr>
      </w:pPr>
    </w:p>
    <w:p w:rsidR="00594CDA" w:rsidRPr="00594CDA" w:rsidRDefault="00594CDA" w:rsidP="00594CDA">
      <w:pPr>
        <w:pStyle w:val="Textpsmene"/>
        <w:numPr>
          <w:ilvl w:val="0"/>
          <w:numId w:val="0"/>
        </w:numPr>
        <w:ind w:firstLine="1"/>
        <w:rPr>
          <w:rFonts w:ascii="Arial" w:hAnsi="Arial" w:cs="Arial"/>
          <w:sz w:val="20"/>
          <w:szCs w:val="20"/>
        </w:rPr>
      </w:pPr>
      <w:bookmarkStart w:id="138" w:name="_Toc410642883"/>
      <w:r w:rsidRPr="00594CDA">
        <w:rPr>
          <w:rFonts w:ascii="Arial" w:hAnsi="Arial" w:cs="Arial"/>
          <w:sz w:val="20"/>
          <w:szCs w:val="20"/>
        </w:rPr>
        <w:t>Pokud uchazeč využije možnosti uvedené v § 127 zákona a předloží zadavateli výpis ze seznamu kvalifikovaných dodavatelů ve lhůtě pro prokázání splnění kvalifikace, nahrazuje tento výpis prokázání splnění základních kvalifikačních předpokladů podle § 53 odst. 1 zákona a profesních kvalifikačních předpokladů podle § 54 písm. a) až d) zákona v tom rozsahu, v jakém doklady prokazující splnění těchto profesních kvalifikačních předpokladů pokrývají požadavky zadavatele na prokázání splnění profesních kvalifikačních předpokladů pro plnění zakázky.</w:t>
      </w:r>
      <w:bookmarkEnd w:id="138"/>
    </w:p>
    <w:p w:rsidR="00594CDA" w:rsidRPr="00594CDA" w:rsidRDefault="00594CDA" w:rsidP="00594CDA">
      <w:pPr>
        <w:rPr>
          <w:rFonts w:ascii="Arial" w:hAnsi="Arial" w:cs="Arial"/>
          <w:sz w:val="20"/>
          <w:szCs w:val="20"/>
        </w:rPr>
      </w:pPr>
      <w:r w:rsidRPr="00594CDA">
        <w:rPr>
          <w:rFonts w:ascii="Arial" w:hAnsi="Arial" w:cs="Arial"/>
          <w:sz w:val="20"/>
          <w:szCs w:val="20"/>
        </w:rPr>
        <w:t>Výpis ze seznamu kvalifikovaných dodavatelů nesmí být k poslednímu dni, ke kterému má být prokázáno splnění kvalifikace, starší než 3 měsíce.</w:t>
      </w:r>
    </w:p>
    <w:p w:rsidR="006633B8" w:rsidRPr="00376FDC" w:rsidRDefault="006633B8" w:rsidP="00376FDC">
      <w:pPr>
        <w:rPr>
          <w:rFonts w:ascii="Arial" w:hAnsi="Arial" w:cs="Arial"/>
          <w:sz w:val="20"/>
          <w:szCs w:val="20"/>
        </w:rPr>
      </w:pPr>
    </w:p>
    <w:p w:rsidR="006633B8" w:rsidRPr="00376FDC" w:rsidRDefault="006633B8" w:rsidP="00376FDC">
      <w:pPr>
        <w:pStyle w:val="Nadpis2"/>
      </w:pPr>
      <w:bookmarkStart w:id="139" w:name="_Toc410642884"/>
      <w:r w:rsidRPr="00376FDC">
        <w:t>Systém certifikovaných dodavatelů</w:t>
      </w:r>
      <w:bookmarkEnd w:id="139"/>
    </w:p>
    <w:p w:rsidR="006633B8" w:rsidRPr="00376FDC" w:rsidRDefault="006633B8" w:rsidP="00376FDC">
      <w:pPr>
        <w:pStyle w:val="Textpsmene"/>
        <w:numPr>
          <w:ilvl w:val="0"/>
          <w:numId w:val="0"/>
        </w:numPr>
        <w:ind w:firstLine="1"/>
        <w:rPr>
          <w:rFonts w:ascii="Arial" w:hAnsi="Arial" w:cs="Arial"/>
          <w:sz w:val="20"/>
          <w:szCs w:val="20"/>
        </w:rPr>
      </w:pPr>
    </w:p>
    <w:p w:rsidR="006633B8" w:rsidRDefault="006633B8" w:rsidP="00376FDC">
      <w:pPr>
        <w:pStyle w:val="Textpsmene"/>
        <w:numPr>
          <w:ilvl w:val="0"/>
          <w:numId w:val="0"/>
        </w:numPr>
        <w:ind w:firstLine="1"/>
        <w:rPr>
          <w:rFonts w:ascii="Arial" w:hAnsi="Arial" w:cs="Arial"/>
          <w:sz w:val="20"/>
          <w:szCs w:val="20"/>
        </w:rPr>
      </w:pPr>
      <w:bookmarkStart w:id="140" w:name="_Toc283637794"/>
      <w:bookmarkStart w:id="141" w:name="_Toc285917259"/>
      <w:bookmarkStart w:id="142" w:name="_Toc410642885"/>
      <w:r w:rsidRPr="00376FDC">
        <w:rPr>
          <w:rFonts w:ascii="Arial" w:hAnsi="Arial" w:cs="Arial"/>
          <w:sz w:val="20"/>
          <w:szCs w:val="20"/>
        </w:rPr>
        <w:t>Předloží-li uchazeč zadavateli certifikát vydaný v rámci systému certifikovaných dodavatelů, který obsahuje náležitosti stanovené v § 139 zákona, ve lhůtě pro prokázání splnění kvalifikace a údaje v certifikátu jsou platné nejméně k poslednímu dni lhůty pro prokázání splnění kvalifikace, nahrazuje tento certifikát v rozsahu v něm uvedených údajů prokázání splnění kvalifikace uchazečem.</w:t>
      </w:r>
      <w:bookmarkEnd w:id="140"/>
      <w:bookmarkEnd w:id="141"/>
      <w:bookmarkEnd w:id="142"/>
    </w:p>
    <w:p w:rsidR="00594CDA" w:rsidRDefault="00594CDA" w:rsidP="00376FDC">
      <w:pPr>
        <w:pStyle w:val="Textpsmene"/>
        <w:numPr>
          <w:ilvl w:val="0"/>
          <w:numId w:val="0"/>
        </w:numPr>
        <w:ind w:firstLine="1"/>
        <w:rPr>
          <w:rFonts w:ascii="Arial" w:hAnsi="Arial" w:cs="Arial"/>
          <w:sz w:val="20"/>
          <w:szCs w:val="20"/>
        </w:rPr>
      </w:pPr>
    </w:p>
    <w:p w:rsidR="00594CDA" w:rsidRPr="001133DB" w:rsidRDefault="00594CDA" w:rsidP="00594CDA">
      <w:pPr>
        <w:pStyle w:val="Nadpis2"/>
      </w:pPr>
      <w:bookmarkStart w:id="143" w:name="_Toc410642886"/>
      <w:r w:rsidRPr="001133DB">
        <w:t>Zahraniční seznam dodavatelů</w:t>
      </w:r>
      <w:bookmarkEnd w:id="143"/>
    </w:p>
    <w:p w:rsidR="00594CDA" w:rsidRPr="00594CDA" w:rsidRDefault="00594CDA" w:rsidP="00594CDA">
      <w:pPr>
        <w:rPr>
          <w:rFonts w:ascii="Arial" w:hAnsi="Arial" w:cs="Arial"/>
          <w:sz w:val="20"/>
          <w:szCs w:val="20"/>
        </w:rPr>
      </w:pPr>
      <w:r w:rsidRPr="00594CDA">
        <w:rPr>
          <w:rFonts w:ascii="Arial" w:hAnsi="Arial" w:cs="Arial"/>
          <w:sz w:val="20"/>
          <w:szCs w:val="20"/>
        </w:rPr>
        <w:t xml:space="preserve">Zadavatel v souladu s § 143 zákona přijme výpis ze zahraničního seznamu kvalifikovaných dodavatelů (dále jen „zahraniční seznam“), popřípadě příslušný zahraniční certifikát, které jsou vydávány ve státě, který je součástí Evropského hospodářského prostoru, nebo jiném státě, stanoví-li tak mezinárodní smlouva uzavřená Evropskou unií nebo Českou republikou, a to pouze pokud byl tento výpis či zahraniční certifikát vydán ve státě, v němž má uchazeč sídlo či místo podnikání, popřípadě bydliště. Výpis ze zahraničního seznamu, popř. příslušný zahraniční certifikát předkládá zahraniční uchazeč v původním jazyce s připojením jejich úředně ověřeného překladu do českého jazyka, pokud mezinárodní smlouva, kterou je Česká republika vázána, nestanoví jinak. Povinnost připojit k dokladům úředně ověřený překlad do českého jazyka se nevztahuje na doklady ve slovenském jazyce. Z výpisu ze zahraničního seznamu nebo zahraničního certifikátu musí vyplývat prokázání níže uvedených kvalifikačních předpokladů v úrovni a rozsahu tak, jak si je zadavatel vymezil, tj. </w:t>
      </w:r>
    </w:p>
    <w:p w:rsidR="00594CDA" w:rsidRPr="00594CDA" w:rsidRDefault="00594CDA" w:rsidP="00594CDA">
      <w:pPr>
        <w:pStyle w:val="Odstavecseseznamem"/>
        <w:numPr>
          <w:ilvl w:val="0"/>
          <w:numId w:val="37"/>
        </w:numPr>
        <w:contextualSpacing/>
      </w:pPr>
      <w:r w:rsidRPr="00594CDA">
        <w:lastRenderedPageBreak/>
        <w:t>základních kvalifikačních předpokladů, které jsou v příslušném státě obdobou kvalifikačních předpokladů podle § 53 odst. 1 nebo 2 zákona,</w:t>
      </w:r>
    </w:p>
    <w:p w:rsidR="00594CDA" w:rsidRPr="00594CDA" w:rsidRDefault="00594CDA" w:rsidP="00594CDA">
      <w:pPr>
        <w:pStyle w:val="Odstavecseseznamem"/>
        <w:numPr>
          <w:ilvl w:val="0"/>
          <w:numId w:val="37"/>
        </w:numPr>
        <w:contextualSpacing/>
      </w:pPr>
      <w:r w:rsidRPr="00594CDA">
        <w:t>profesních kvalifikačních předpokladů, které jsou v příslušném státě obdobou kvalifikačních předpokladů podle § 54 písm. a) až d) zákona nebo,</w:t>
      </w:r>
    </w:p>
    <w:p w:rsidR="00594CDA" w:rsidRPr="00594CDA" w:rsidRDefault="00594CDA" w:rsidP="00594CDA">
      <w:pPr>
        <w:pStyle w:val="Odstavecseseznamem"/>
        <w:numPr>
          <w:ilvl w:val="0"/>
          <w:numId w:val="37"/>
        </w:numPr>
        <w:contextualSpacing/>
      </w:pPr>
      <w:r w:rsidRPr="00594CDA">
        <w:t>technických kvalifikačních předpokladů, které jsou v příslušném státě obdobou kvalifikačních předpokladů podle § 56 odst. 1, jde-li o dodávky, § 56 odst. 2 písm. a), c) až h), jde-li o služby, a § 56 odst. 3 písm. a) až c) a písm. e) a f), jde-li o stavební práce.</w:t>
      </w:r>
    </w:p>
    <w:p w:rsidR="00594CDA" w:rsidRPr="00594CDA" w:rsidRDefault="00594CDA" w:rsidP="00594CDA">
      <w:pPr>
        <w:rPr>
          <w:rFonts w:ascii="Arial" w:hAnsi="Arial" w:cs="Arial"/>
          <w:sz w:val="20"/>
          <w:szCs w:val="20"/>
        </w:rPr>
      </w:pPr>
      <w:r w:rsidRPr="00594CDA">
        <w:rPr>
          <w:rFonts w:ascii="Arial" w:hAnsi="Arial" w:cs="Arial"/>
          <w:sz w:val="20"/>
          <w:szCs w:val="20"/>
        </w:rPr>
        <w:t>Výpis ze zahraničního seznamu nesmí být starší 3 měsíce. Zahraniční certifikát musí být platný k poslednímu dni lhůty pro prokázání splnění kvalifikace.</w:t>
      </w:r>
    </w:p>
    <w:p w:rsidR="00594CDA" w:rsidRPr="00594CDA" w:rsidRDefault="00594CDA" w:rsidP="00594CDA">
      <w:pPr>
        <w:rPr>
          <w:rFonts w:ascii="Arial" w:hAnsi="Arial" w:cs="Arial"/>
          <w:sz w:val="20"/>
          <w:szCs w:val="20"/>
        </w:rPr>
      </w:pPr>
      <w:r w:rsidRPr="00594CDA">
        <w:rPr>
          <w:rFonts w:ascii="Arial" w:hAnsi="Arial" w:cs="Arial"/>
          <w:sz w:val="20"/>
          <w:szCs w:val="20"/>
        </w:rPr>
        <w:t xml:space="preserve">Výpis ze zahraničního seznamu či zahraniční certifikát za podmínek stanovených zákonem nahrazuje splnění kvalifikace podle výše uvedených ustanovení, popřípadě splnění její příslušné části. </w:t>
      </w:r>
    </w:p>
    <w:p w:rsidR="00594CDA" w:rsidRPr="001133DB" w:rsidRDefault="00594CDA" w:rsidP="00594CDA">
      <w:pPr>
        <w:pStyle w:val="Nadpis2"/>
      </w:pPr>
      <w:bookmarkStart w:id="144" w:name="_Toc410642887"/>
      <w:r w:rsidRPr="001133DB">
        <w:t>Změny v kvalifikaci</w:t>
      </w:r>
      <w:bookmarkEnd w:id="144"/>
    </w:p>
    <w:p w:rsidR="00594CDA" w:rsidRPr="00594CDA" w:rsidRDefault="00594CDA" w:rsidP="00594CDA">
      <w:pPr>
        <w:spacing w:after="100" w:afterAutospacing="1"/>
        <w:rPr>
          <w:rFonts w:ascii="Arial" w:hAnsi="Arial" w:cs="Arial"/>
          <w:sz w:val="20"/>
          <w:szCs w:val="20"/>
        </w:rPr>
      </w:pPr>
      <w:r w:rsidRPr="00594CDA">
        <w:rPr>
          <w:rFonts w:ascii="Arial" w:hAnsi="Arial" w:cs="Arial"/>
          <w:sz w:val="20"/>
          <w:szCs w:val="20"/>
        </w:rPr>
        <w:t>Pokud do doby rozhodnutí o výběru nejvhodnější nabídky přestane uchazeč splňovat kvalifikaci, je uchazeč povinen nejpozději do 7 pracovních dnů tuto skutečnost zadavateli písemně oznámit. Uchazeč je povinen předložit potřebné dokumenty prokazující splnění kvalifikace v plném rozsahu do 10 pracovních dnů od oznámení této skutečnosti zadavateli. Zadavatel může na žádost uchazeče tuto lhůtu prodloužit nebo může zmeškání lhůty prominout. Tato povinnost se vztahuje obdobně na uchazeče, se kterým je v souladu s rozhodnutím zadavatele podle § 81 zákona možné uzavřít smlouvu, a to až do doby uzavření smlouvy. V takovém případě musí uchazeč, s nímž zadavatel uzavírá smlouvu, předložit potřebné dokumenty prokazující splnění kvalifikace v plném rozsahu nejpozději při uzavření smlouvy</w:t>
      </w:r>
    </w:p>
    <w:p w:rsidR="006633B8" w:rsidRPr="00E35E07" w:rsidRDefault="006633B8" w:rsidP="00376FDC">
      <w:pPr>
        <w:pStyle w:val="Nadpis1"/>
      </w:pPr>
      <w:bookmarkStart w:id="145" w:name="_Toc283637689"/>
      <w:bookmarkStart w:id="146" w:name="_Toc283637795"/>
      <w:bookmarkStart w:id="147" w:name="_Toc283637690"/>
      <w:bookmarkStart w:id="148" w:name="_Toc283637796"/>
      <w:bookmarkStart w:id="149" w:name="_Toc283637691"/>
      <w:bookmarkStart w:id="150" w:name="_Toc283637797"/>
      <w:bookmarkStart w:id="151" w:name="_Toc283637692"/>
      <w:bookmarkStart w:id="152" w:name="_Toc283637798"/>
      <w:bookmarkStart w:id="153" w:name="_Toc283637693"/>
      <w:bookmarkStart w:id="154" w:name="_Toc283637799"/>
      <w:bookmarkStart w:id="155" w:name="_Toc283637694"/>
      <w:bookmarkStart w:id="156" w:name="_Toc283637800"/>
      <w:bookmarkStart w:id="157" w:name="_Toc283637695"/>
      <w:bookmarkStart w:id="158" w:name="_Toc283637801"/>
      <w:bookmarkStart w:id="159" w:name="_Toc283637696"/>
      <w:bookmarkStart w:id="160" w:name="_Toc283637802"/>
      <w:bookmarkStart w:id="161" w:name="_Toc283637697"/>
      <w:bookmarkStart w:id="162" w:name="_Toc283637803"/>
      <w:bookmarkStart w:id="163" w:name="_Toc283637698"/>
      <w:bookmarkStart w:id="164" w:name="_Toc283637804"/>
      <w:bookmarkStart w:id="165" w:name="_Toc283637699"/>
      <w:bookmarkStart w:id="166" w:name="_Toc283637805"/>
      <w:bookmarkStart w:id="167" w:name="_Toc283637700"/>
      <w:bookmarkStart w:id="168" w:name="_Toc283637806"/>
      <w:bookmarkStart w:id="169" w:name="_Toc283637701"/>
      <w:bookmarkStart w:id="170" w:name="_Toc283637807"/>
      <w:bookmarkStart w:id="171" w:name="_Toc410642888"/>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E35E07">
        <w:t>Subdodavatelé</w:t>
      </w:r>
      <w:bookmarkEnd w:id="171"/>
    </w:p>
    <w:p w:rsidR="006633B8" w:rsidRPr="00376FDC" w:rsidRDefault="006633B8" w:rsidP="00594CDA">
      <w:pPr>
        <w:pStyle w:val="NormalJustified"/>
        <w:spacing w:before="120"/>
        <w:rPr>
          <w:rFonts w:ascii="Arial" w:hAnsi="Arial" w:cs="Arial"/>
          <w:kern w:val="0"/>
          <w:sz w:val="20"/>
          <w:szCs w:val="20"/>
        </w:rPr>
      </w:pPr>
      <w:r w:rsidRPr="00376FDC">
        <w:rPr>
          <w:rFonts w:ascii="Arial" w:hAnsi="Arial" w:cs="Arial"/>
          <w:sz w:val="20"/>
          <w:szCs w:val="20"/>
        </w:rPr>
        <w:t>V souladu s ustanovením § 44 odst. 6 zákona zadavatel požaduje, aby uchazeč v nabídce specifikoval části zakázky</w:t>
      </w:r>
      <w:r w:rsidR="0027129A">
        <w:rPr>
          <w:rFonts w:ascii="Arial" w:hAnsi="Arial" w:cs="Arial"/>
          <w:sz w:val="20"/>
          <w:szCs w:val="20"/>
        </w:rPr>
        <w:t>/dílčích zakázek</w:t>
      </w:r>
      <w:r w:rsidRPr="00376FDC">
        <w:rPr>
          <w:rFonts w:ascii="Arial" w:hAnsi="Arial" w:cs="Arial"/>
          <w:sz w:val="20"/>
          <w:szCs w:val="20"/>
        </w:rPr>
        <w:t>, které má v úmyslu zadat jednomu či více subdodavatelům a aby uvedl identifikační údaje (§ 17 písm. d) zákona) a kontaktní údaje každého subdodavatele. Uchazeč tak učiní prohlášením, k němuž využije přílohu č. 6 zadávací dokumentace – Subdodavatelé, v němž popíše subdodavatelský systém spolu s uvedením, jakou část této zakázky bude konkrétní subdodavatel realizovat - s uvedením druhu služeb a s uvedením procentuálního (%) finančního podílu na zakázce.</w:t>
      </w:r>
    </w:p>
    <w:p w:rsidR="006633B8" w:rsidRPr="00376FDC" w:rsidRDefault="006633B8" w:rsidP="00376FDC">
      <w:pPr>
        <w:pStyle w:val="NormalJustified"/>
        <w:rPr>
          <w:rFonts w:ascii="Arial" w:eastAsia="SimSun" w:hAnsi="Arial"/>
          <w:kern w:val="0"/>
          <w:sz w:val="20"/>
          <w:szCs w:val="20"/>
        </w:rPr>
      </w:pPr>
    </w:p>
    <w:p w:rsidR="006633B8" w:rsidRPr="00376FDC" w:rsidRDefault="006633B8" w:rsidP="00376FDC">
      <w:pPr>
        <w:pStyle w:val="NormalJustified"/>
        <w:rPr>
          <w:rFonts w:ascii="Arial" w:hAnsi="Arial" w:cs="Arial"/>
          <w:kern w:val="0"/>
          <w:sz w:val="20"/>
          <w:szCs w:val="20"/>
        </w:rPr>
      </w:pPr>
    </w:p>
    <w:p w:rsidR="006633B8" w:rsidRPr="00376FDC" w:rsidRDefault="006633B8" w:rsidP="00376FDC">
      <w:pPr>
        <w:pStyle w:val="NormalJustified"/>
        <w:rPr>
          <w:rFonts w:ascii="Arial" w:eastAsia="SimSun" w:hAnsi="Arial" w:cs="Arial"/>
          <w:b/>
          <w:bCs/>
          <w:sz w:val="20"/>
          <w:szCs w:val="20"/>
        </w:rPr>
      </w:pPr>
      <w:r w:rsidRPr="00376FDC">
        <w:rPr>
          <w:rFonts w:ascii="Arial" w:eastAsia="SimSun" w:hAnsi="Arial" w:cs="Arial"/>
          <w:b/>
          <w:bCs/>
          <w:sz w:val="20"/>
          <w:szCs w:val="20"/>
        </w:rPr>
        <w:t>V případě, že uchazeč nemá v úmyslu zadat určitou část zakázky jiné osobě (subdodavateli), doloží ve své nabídce písemné prohlášení, ve kterém tuto skutečnost uvede.</w:t>
      </w:r>
    </w:p>
    <w:p w:rsidR="00594CDA" w:rsidRPr="00376FDC" w:rsidRDefault="00594CDA" w:rsidP="00376FDC">
      <w:pPr>
        <w:rPr>
          <w:rFonts w:ascii="Arial" w:hAnsi="Arial" w:cs="Arial"/>
          <w:sz w:val="20"/>
          <w:szCs w:val="20"/>
        </w:rPr>
      </w:pPr>
    </w:p>
    <w:p w:rsidR="006633B8" w:rsidRPr="00E35E07" w:rsidRDefault="006633B8" w:rsidP="00376FDC">
      <w:pPr>
        <w:pStyle w:val="Nadpis1"/>
      </w:pPr>
      <w:bookmarkStart w:id="172" w:name="_Toc283637704"/>
      <w:bookmarkStart w:id="173" w:name="_Toc283637810"/>
      <w:bookmarkStart w:id="174" w:name="_Toc283637705"/>
      <w:bookmarkStart w:id="175" w:name="_Toc283637811"/>
      <w:bookmarkStart w:id="176" w:name="_Toc283637706"/>
      <w:bookmarkStart w:id="177" w:name="_Toc283637812"/>
      <w:bookmarkStart w:id="178" w:name="_Toc283637707"/>
      <w:bookmarkStart w:id="179" w:name="_Toc283637813"/>
      <w:bookmarkStart w:id="180" w:name="_Toc283637708"/>
      <w:bookmarkStart w:id="181" w:name="_Toc283637814"/>
      <w:bookmarkStart w:id="182" w:name="_Toc283637709"/>
      <w:bookmarkStart w:id="183" w:name="_Toc283637815"/>
      <w:bookmarkStart w:id="184" w:name="_Toc283637710"/>
      <w:bookmarkStart w:id="185" w:name="_Toc283637816"/>
      <w:bookmarkStart w:id="186" w:name="_Toc283637711"/>
      <w:bookmarkStart w:id="187" w:name="_Toc283637817"/>
      <w:bookmarkStart w:id="188" w:name="_Toc283637712"/>
      <w:bookmarkStart w:id="189" w:name="_Toc283637818"/>
      <w:bookmarkStart w:id="190" w:name="_Toc283637713"/>
      <w:bookmarkStart w:id="191" w:name="_Toc283637819"/>
      <w:bookmarkStart w:id="192" w:name="_Toc283637714"/>
      <w:bookmarkStart w:id="193" w:name="_Toc283637820"/>
      <w:bookmarkStart w:id="194" w:name="_Toc410642889"/>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E35E07">
        <w:t>Podmínky a požadavky pro zpracování nabídky, jiné požadavky zadavatele</w:t>
      </w:r>
      <w:bookmarkEnd w:id="194"/>
      <w:r w:rsidRPr="00E35E07">
        <w:t xml:space="preserve"> </w:t>
      </w:r>
    </w:p>
    <w:p w:rsidR="006633B8" w:rsidRPr="00690ACA" w:rsidRDefault="006633B8" w:rsidP="00376FDC">
      <w:pPr>
        <w:pStyle w:val="Nadpis2"/>
      </w:pPr>
      <w:bookmarkStart w:id="195" w:name="_Toc410642890"/>
      <w:r w:rsidRPr="00690ACA">
        <w:t>Podmínky a požadavky pro zpracování nabídky</w:t>
      </w:r>
      <w:bookmarkEnd w:id="195"/>
    </w:p>
    <w:p w:rsidR="006633B8" w:rsidRPr="00376FDC" w:rsidRDefault="006633B8" w:rsidP="00690ACA">
      <w:pPr>
        <w:pStyle w:val="05-ODST-3"/>
        <w:numPr>
          <w:ilvl w:val="0"/>
          <w:numId w:val="0"/>
        </w:numPr>
        <w:ind w:left="1134" w:hanging="850"/>
      </w:pPr>
      <w:bookmarkStart w:id="196" w:name="_Toc283637823"/>
      <w:bookmarkStart w:id="197" w:name="_Toc285917263"/>
      <w:r w:rsidRPr="00690ACA">
        <w:rPr>
          <w:b/>
        </w:rPr>
        <w:t>8.1.1.</w:t>
      </w:r>
      <w:r w:rsidRPr="00376FDC">
        <w:t xml:space="preserve"> Všechny podmínky a požadavky zadavatele vymezené zadávacími podmínkami budou součástí návrhu rámcové smlouvy, takže návrh rámcové smlouvy bude odpovídat zadávacím podmínkám a nabídce uchazeče. Pokud návrh rámcové smlouvy nebude odpovídat zadávacím podmínkám a ostatním částem nabídky uchazeče, bude tato skutečnost důvodem k vyřazení nabídky a vyloučení uchazeče z</w:t>
      </w:r>
      <w:r w:rsidR="0002454F">
        <w:t xml:space="preserve"> výběrového</w:t>
      </w:r>
      <w:r w:rsidRPr="00376FDC">
        <w:t xml:space="preserve"> řízení.</w:t>
      </w:r>
      <w:bookmarkEnd w:id="196"/>
      <w:bookmarkEnd w:id="197"/>
    </w:p>
    <w:p w:rsidR="006633B8" w:rsidRPr="00376FDC" w:rsidRDefault="006633B8" w:rsidP="00690ACA">
      <w:pPr>
        <w:pStyle w:val="05-ODST-3"/>
        <w:numPr>
          <w:ilvl w:val="0"/>
          <w:numId w:val="0"/>
        </w:numPr>
        <w:ind w:left="1134" w:hanging="850"/>
      </w:pPr>
      <w:r w:rsidRPr="00376FDC">
        <w:rPr>
          <w:b/>
          <w:bCs/>
        </w:rPr>
        <w:t>8.1.2.</w:t>
      </w:r>
      <w:r w:rsidRPr="00376FDC">
        <w:t xml:space="preserve"> Nabídka bude předložena v českém jazyce, </w:t>
      </w:r>
      <w:r w:rsidR="0002454F">
        <w:t xml:space="preserve">v souladu se zákonem, </w:t>
      </w:r>
      <w:r w:rsidRPr="00376FDC">
        <w:t>a v</w:t>
      </w:r>
      <w:r w:rsidR="0002454F">
        <w:t xml:space="preserve"> případě </w:t>
      </w:r>
      <w:r w:rsidRPr="00376FDC">
        <w:t>listinné podob</w:t>
      </w:r>
      <w:r w:rsidR="0002454F">
        <w:t>y</w:t>
      </w:r>
      <w:r w:rsidRPr="00376FDC">
        <w:t xml:space="preserve"> v jednom originále a v jedné kopii a v jedné kopii v elektronické podobě (CD, DVD, flash-disk)  </w:t>
      </w:r>
    </w:p>
    <w:p w:rsidR="006633B8" w:rsidRPr="00376FDC" w:rsidRDefault="006633B8" w:rsidP="00690ACA">
      <w:pPr>
        <w:pStyle w:val="05-ODST-3"/>
        <w:numPr>
          <w:ilvl w:val="0"/>
          <w:numId w:val="0"/>
        </w:numPr>
        <w:ind w:left="1134" w:hanging="850"/>
        <w:rPr>
          <w:rFonts w:cs="Arial"/>
          <w:b/>
          <w:bCs/>
        </w:rPr>
      </w:pPr>
      <w:r w:rsidRPr="00376FDC">
        <w:rPr>
          <w:rFonts w:cs="Arial"/>
          <w:b/>
          <w:bCs/>
        </w:rPr>
        <w:t>8.1.3.</w:t>
      </w:r>
      <w:r w:rsidRPr="00376FDC">
        <w:rPr>
          <w:rFonts w:cs="Arial"/>
        </w:rPr>
        <w:t xml:space="preserve"> Nabídka nebude obsahovat přepisy a opravy, které by mohly zadavatele uvést v omyl.</w:t>
      </w:r>
    </w:p>
    <w:p w:rsidR="006633B8" w:rsidRPr="00376FDC" w:rsidRDefault="006633B8" w:rsidP="00690ACA">
      <w:pPr>
        <w:pStyle w:val="05-ODST-3"/>
        <w:numPr>
          <w:ilvl w:val="0"/>
          <w:numId w:val="0"/>
        </w:numPr>
        <w:ind w:left="1134" w:hanging="850"/>
        <w:rPr>
          <w:rFonts w:cs="Arial"/>
          <w:b/>
          <w:bCs/>
        </w:rPr>
      </w:pPr>
      <w:r w:rsidRPr="00376FDC">
        <w:rPr>
          <w:rFonts w:cs="Arial"/>
          <w:b/>
          <w:bCs/>
        </w:rPr>
        <w:t xml:space="preserve">8.1.4. </w:t>
      </w:r>
      <w:r w:rsidRPr="00376FDC">
        <w:rPr>
          <w:rFonts w:cs="Arial"/>
        </w:rPr>
        <w:t>Nabídka bude podána v souladu s ustanovením § 69 zákona na adrese pro podání nabídek uvedené zadavatelem v článku 1.6. této zadávací dokumentace.</w:t>
      </w:r>
    </w:p>
    <w:p w:rsidR="006633B8" w:rsidRPr="00376FDC" w:rsidRDefault="006633B8" w:rsidP="00690ACA">
      <w:pPr>
        <w:pStyle w:val="05-ODST-3"/>
        <w:numPr>
          <w:ilvl w:val="0"/>
          <w:numId w:val="0"/>
        </w:numPr>
        <w:ind w:left="1134" w:hanging="850"/>
        <w:rPr>
          <w:rFonts w:cs="Arial"/>
          <w:b/>
          <w:bCs/>
        </w:rPr>
      </w:pPr>
      <w:r w:rsidRPr="00376FDC">
        <w:rPr>
          <w:rFonts w:cs="Arial"/>
          <w:b/>
          <w:bCs/>
        </w:rPr>
        <w:t xml:space="preserve">8.1.5. </w:t>
      </w:r>
      <w:r w:rsidRPr="00376FDC">
        <w:rPr>
          <w:rFonts w:cs="Arial"/>
        </w:rPr>
        <w:t>Všechny listy nabídky včetně příloh budou řádně očíslovány vzestupnou číselnou řadou a nabídka bude zajištěna proti neoprávněné manipulaci.</w:t>
      </w:r>
    </w:p>
    <w:p w:rsidR="006633B8" w:rsidRPr="00376FDC" w:rsidRDefault="006633B8" w:rsidP="00690ACA">
      <w:pPr>
        <w:pStyle w:val="05-ODST-3"/>
        <w:numPr>
          <w:ilvl w:val="0"/>
          <w:numId w:val="0"/>
        </w:numPr>
        <w:ind w:left="1134" w:hanging="850"/>
        <w:rPr>
          <w:rFonts w:cs="Arial"/>
        </w:rPr>
      </w:pPr>
      <w:r w:rsidRPr="00376FDC">
        <w:rPr>
          <w:rFonts w:cs="Arial"/>
          <w:b/>
          <w:bCs/>
        </w:rPr>
        <w:t xml:space="preserve">8.1.6. </w:t>
      </w:r>
      <w:r w:rsidRPr="00376FDC">
        <w:rPr>
          <w:rFonts w:cs="Arial"/>
        </w:rPr>
        <w:t>Uchazeč závazně použije pořadí dokumentů specifikované v následujících bodech těchto pokynů pro zpracování nabídky:</w:t>
      </w:r>
    </w:p>
    <w:p w:rsidR="006633B8" w:rsidRPr="00376FDC" w:rsidRDefault="006633B8" w:rsidP="00690ACA">
      <w:pPr>
        <w:numPr>
          <w:ilvl w:val="0"/>
          <w:numId w:val="22"/>
        </w:numPr>
        <w:spacing w:before="120"/>
        <w:ind w:left="1276"/>
        <w:rPr>
          <w:rFonts w:ascii="Arial" w:hAnsi="Arial" w:cs="Arial"/>
          <w:sz w:val="20"/>
          <w:szCs w:val="20"/>
        </w:rPr>
      </w:pPr>
      <w:r w:rsidRPr="00376FDC">
        <w:rPr>
          <w:rFonts w:ascii="Arial" w:hAnsi="Arial" w:cs="Arial"/>
          <w:b/>
          <w:bCs/>
          <w:sz w:val="20"/>
          <w:szCs w:val="20"/>
        </w:rPr>
        <w:lastRenderedPageBreak/>
        <w:t>Obsah nabídky.</w:t>
      </w:r>
      <w:r w:rsidRPr="00376FDC">
        <w:rPr>
          <w:rFonts w:ascii="Arial" w:hAnsi="Arial" w:cs="Arial"/>
          <w:sz w:val="20"/>
          <w:szCs w:val="20"/>
        </w:rPr>
        <w:t xml:space="preserve"> </w:t>
      </w:r>
    </w:p>
    <w:p w:rsidR="006633B8" w:rsidRPr="002B68B3" w:rsidRDefault="006633B8" w:rsidP="00690ACA">
      <w:pPr>
        <w:spacing w:before="120"/>
        <w:ind w:left="1276"/>
        <w:rPr>
          <w:rFonts w:ascii="Arial" w:hAnsi="Arial" w:cs="Arial"/>
          <w:sz w:val="20"/>
          <w:szCs w:val="20"/>
        </w:rPr>
      </w:pPr>
      <w:r w:rsidRPr="00376FDC">
        <w:rPr>
          <w:rFonts w:ascii="Arial" w:hAnsi="Arial" w:cs="Arial"/>
          <w:sz w:val="20"/>
          <w:szCs w:val="20"/>
        </w:rPr>
        <w:t xml:space="preserve">Nabídka bude opatřena obsahem s uvedením čísel stránek u jednotlivých oddílů (kapitol) k čemuž </w:t>
      </w:r>
      <w:r w:rsidRPr="002B68B3">
        <w:rPr>
          <w:rFonts w:ascii="Arial" w:hAnsi="Arial" w:cs="Arial"/>
          <w:sz w:val="20"/>
          <w:szCs w:val="20"/>
        </w:rPr>
        <w:t>uchazeč využije přílohu č. 7 – Obsah nabídky (vzor).</w:t>
      </w:r>
    </w:p>
    <w:p w:rsidR="006633B8" w:rsidRPr="002B68B3" w:rsidRDefault="006633B8" w:rsidP="00690ACA">
      <w:pPr>
        <w:numPr>
          <w:ilvl w:val="0"/>
          <w:numId w:val="22"/>
        </w:numPr>
        <w:spacing w:before="120"/>
        <w:ind w:left="1276"/>
        <w:rPr>
          <w:rFonts w:ascii="Arial" w:hAnsi="Arial" w:cs="Arial"/>
          <w:sz w:val="20"/>
          <w:szCs w:val="20"/>
        </w:rPr>
      </w:pPr>
      <w:r w:rsidRPr="002B68B3">
        <w:rPr>
          <w:rFonts w:ascii="Arial" w:hAnsi="Arial" w:cs="Arial"/>
          <w:b/>
          <w:bCs/>
          <w:sz w:val="20"/>
          <w:szCs w:val="20"/>
        </w:rPr>
        <w:t>Krycí list nabídky.</w:t>
      </w:r>
      <w:r w:rsidRPr="002B68B3">
        <w:rPr>
          <w:rFonts w:ascii="Arial" w:hAnsi="Arial" w:cs="Arial"/>
          <w:sz w:val="20"/>
          <w:szCs w:val="20"/>
        </w:rPr>
        <w:t xml:space="preserve"> </w:t>
      </w:r>
    </w:p>
    <w:p w:rsidR="006633B8" w:rsidRPr="002B68B3" w:rsidRDefault="006633B8" w:rsidP="00690ACA">
      <w:pPr>
        <w:spacing w:before="120"/>
        <w:ind w:left="1276"/>
        <w:rPr>
          <w:rFonts w:ascii="Arial" w:hAnsi="Arial" w:cs="Arial"/>
          <w:sz w:val="20"/>
          <w:szCs w:val="20"/>
        </w:rPr>
      </w:pPr>
      <w:r w:rsidRPr="002B68B3">
        <w:rPr>
          <w:rFonts w:ascii="Arial" w:hAnsi="Arial" w:cs="Arial"/>
          <w:sz w:val="20"/>
          <w:szCs w:val="20"/>
        </w:rPr>
        <w:t>Pro sestavení krycího listu uchazeč závazně použije přílohu č. 8</w:t>
      </w:r>
      <w:r w:rsidRPr="002B68B3">
        <w:rPr>
          <w:rFonts w:ascii="Arial" w:hAnsi="Arial" w:cs="Arial"/>
          <w:b/>
          <w:bCs/>
          <w:sz w:val="20"/>
          <w:szCs w:val="20"/>
        </w:rPr>
        <w:t xml:space="preserve"> </w:t>
      </w:r>
      <w:r w:rsidRPr="002B68B3">
        <w:rPr>
          <w:rFonts w:ascii="Arial" w:hAnsi="Arial" w:cs="Arial"/>
          <w:sz w:val="20"/>
          <w:szCs w:val="20"/>
        </w:rPr>
        <w:t xml:space="preserve">– Krycí list nabídky. </w:t>
      </w:r>
    </w:p>
    <w:p w:rsidR="006633B8" w:rsidRPr="002B68B3" w:rsidRDefault="006633B8" w:rsidP="00690ACA">
      <w:pPr>
        <w:numPr>
          <w:ilvl w:val="0"/>
          <w:numId w:val="22"/>
        </w:numPr>
        <w:spacing w:before="120"/>
        <w:ind w:left="1276"/>
        <w:rPr>
          <w:rFonts w:ascii="Arial" w:hAnsi="Arial" w:cs="Arial"/>
          <w:sz w:val="20"/>
          <w:szCs w:val="20"/>
        </w:rPr>
      </w:pPr>
      <w:r w:rsidRPr="002B68B3">
        <w:rPr>
          <w:rFonts w:ascii="Arial" w:hAnsi="Arial" w:cs="Arial"/>
          <w:b/>
          <w:bCs/>
          <w:sz w:val="20"/>
          <w:szCs w:val="20"/>
        </w:rPr>
        <w:t>Doklady prokazující splnění kvalifikačních předpokladů</w:t>
      </w:r>
      <w:r w:rsidRPr="002B68B3">
        <w:rPr>
          <w:rFonts w:ascii="Arial" w:hAnsi="Arial" w:cs="Arial"/>
          <w:sz w:val="20"/>
          <w:szCs w:val="20"/>
        </w:rPr>
        <w:t xml:space="preserve"> uvedených v této zadávací dokumentaci.  </w:t>
      </w:r>
    </w:p>
    <w:p w:rsidR="006633B8" w:rsidRPr="00376FDC" w:rsidRDefault="006633B8" w:rsidP="00690ACA">
      <w:pPr>
        <w:numPr>
          <w:ilvl w:val="0"/>
          <w:numId w:val="22"/>
        </w:numPr>
        <w:spacing w:before="120"/>
        <w:ind w:left="1276"/>
        <w:rPr>
          <w:rFonts w:ascii="Arial" w:hAnsi="Arial" w:cs="Arial"/>
          <w:sz w:val="20"/>
          <w:szCs w:val="20"/>
        </w:rPr>
      </w:pPr>
      <w:r w:rsidRPr="002B68B3">
        <w:rPr>
          <w:rFonts w:ascii="Arial" w:hAnsi="Arial" w:cs="Arial"/>
          <w:b/>
          <w:bCs/>
          <w:sz w:val="20"/>
          <w:szCs w:val="20"/>
        </w:rPr>
        <w:t>Nabídkovou cenu</w:t>
      </w:r>
      <w:r w:rsidRPr="002B68B3">
        <w:rPr>
          <w:rFonts w:ascii="Arial" w:hAnsi="Arial" w:cs="Arial"/>
          <w:sz w:val="20"/>
          <w:szCs w:val="20"/>
        </w:rPr>
        <w:t xml:space="preserve"> zpracovanou v členění podle přílohy č. 2 – Jednotkového</w:t>
      </w:r>
      <w:r w:rsidRPr="00376FDC">
        <w:rPr>
          <w:rFonts w:ascii="Arial" w:hAnsi="Arial" w:cs="Arial"/>
          <w:sz w:val="20"/>
          <w:szCs w:val="20"/>
        </w:rPr>
        <w:t xml:space="preserve"> výkazu výměr, resp. oceněním uvedeného výkazu výměr.</w:t>
      </w:r>
    </w:p>
    <w:p w:rsidR="006633B8" w:rsidRPr="00F96F83" w:rsidRDefault="006633B8" w:rsidP="00690ACA">
      <w:pPr>
        <w:numPr>
          <w:ilvl w:val="0"/>
          <w:numId w:val="22"/>
        </w:numPr>
        <w:spacing w:before="120"/>
        <w:ind w:left="1276"/>
        <w:rPr>
          <w:rFonts w:ascii="Arial" w:hAnsi="Arial" w:cs="Arial"/>
          <w:sz w:val="20"/>
          <w:szCs w:val="20"/>
        </w:rPr>
      </w:pPr>
      <w:r w:rsidRPr="00376FDC">
        <w:rPr>
          <w:rFonts w:ascii="Arial" w:hAnsi="Arial" w:cs="Arial"/>
          <w:b/>
          <w:bCs/>
          <w:sz w:val="20"/>
          <w:szCs w:val="20"/>
        </w:rPr>
        <w:t>Technologický postup</w:t>
      </w:r>
      <w:r w:rsidRPr="00376FDC">
        <w:rPr>
          <w:rFonts w:ascii="Arial" w:hAnsi="Arial" w:cs="Arial"/>
          <w:sz w:val="20"/>
          <w:szCs w:val="20"/>
        </w:rPr>
        <w:t xml:space="preserve"> pro provádění strojní opravy nádrže</w:t>
      </w:r>
      <w:r>
        <w:rPr>
          <w:rFonts w:ascii="Arial" w:hAnsi="Arial" w:cs="Arial"/>
          <w:sz w:val="20"/>
          <w:szCs w:val="20"/>
        </w:rPr>
        <w:t xml:space="preserve"> </w:t>
      </w:r>
      <w:r w:rsidRPr="00F96F83">
        <w:rPr>
          <w:rFonts w:ascii="Arial" w:hAnsi="Arial" w:cs="Arial"/>
          <w:sz w:val="20"/>
          <w:szCs w:val="20"/>
        </w:rPr>
        <w:t xml:space="preserve">dle </w:t>
      </w:r>
      <w:r>
        <w:rPr>
          <w:rFonts w:ascii="Arial" w:hAnsi="Arial" w:cs="Arial"/>
          <w:sz w:val="20"/>
          <w:szCs w:val="20"/>
        </w:rPr>
        <w:t>T</w:t>
      </w:r>
      <w:r w:rsidRPr="00F96F83">
        <w:rPr>
          <w:rFonts w:ascii="Arial" w:hAnsi="Arial" w:cs="Arial"/>
          <w:sz w:val="20"/>
          <w:szCs w:val="20"/>
        </w:rPr>
        <w:t>echnické specifikace</w:t>
      </w:r>
      <w:r>
        <w:rPr>
          <w:rFonts w:ascii="Arial" w:hAnsi="Arial" w:cs="Arial"/>
          <w:sz w:val="20"/>
          <w:szCs w:val="20"/>
        </w:rPr>
        <w:t xml:space="preserve"> Příloha 3</w:t>
      </w:r>
      <w:r w:rsidRPr="00F96F83">
        <w:rPr>
          <w:rFonts w:ascii="Arial" w:hAnsi="Arial" w:cs="Arial"/>
          <w:sz w:val="20"/>
          <w:szCs w:val="20"/>
        </w:rPr>
        <w:t xml:space="preserve"> „</w:t>
      </w:r>
      <w:r>
        <w:rPr>
          <w:rFonts w:ascii="Arial" w:hAnsi="Arial" w:cs="Arial"/>
          <w:sz w:val="20"/>
          <w:szCs w:val="20"/>
        </w:rPr>
        <w:t>Z</w:t>
      </w:r>
      <w:r w:rsidRPr="00F96F83">
        <w:rPr>
          <w:rFonts w:ascii="Arial" w:hAnsi="Arial" w:cs="Arial"/>
          <w:sz w:val="20"/>
          <w:szCs w:val="20"/>
        </w:rPr>
        <w:t xml:space="preserve">ákladní možné </w:t>
      </w:r>
      <w:r w:rsidRPr="009406E1">
        <w:rPr>
          <w:rFonts w:ascii="Arial" w:hAnsi="Arial" w:cs="Arial"/>
          <w:sz w:val="20"/>
          <w:szCs w:val="20"/>
        </w:rPr>
        <w:t>předměty opravy</w:t>
      </w:r>
      <w:r>
        <w:rPr>
          <w:rFonts w:ascii="Arial" w:hAnsi="Arial" w:cs="Arial"/>
          <w:sz w:val="20"/>
          <w:szCs w:val="20"/>
        </w:rPr>
        <w:t>“ a to v souladu s ČSN 69 8119-1 nebo ČSN EN 14015.</w:t>
      </w:r>
    </w:p>
    <w:p w:rsidR="006633B8" w:rsidRPr="00376FDC" w:rsidRDefault="006633B8" w:rsidP="00690ACA">
      <w:pPr>
        <w:numPr>
          <w:ilvl w:val="0"/>
          <w:numId w:val="22"/>
        </w:numPr>
        <w:spacing w:before="120"/>
        <w:ind w:left="1276"/>
        <w:rPr>
          <w:rFonts w:ascii="Arial" w:hAnsi="Arial" w:cs="Arial"/>
          <w:sz w:val="20"/>
          <w:szCs w:val="20"/>
        </w:rPr>
      </w:pPr>
      <w:r w:rsidRPr="00376FDC">
        <w:rPr>
          <w:rFonts w:ascii="Arial" w:hAnsi="Arial" w:cs="Arial"/>
          <w:sz w:val="20"/>
          <w:szCs w:val="20"/>
        </w:rPr>
        <w:t xml:space="preserve">Uchazeč v nabídce doloží </w:t>
      </w:r>
      <w:r w:rsidRPr="00376FDC">
        <w:rPr>
          <w:rFonts w:ascii="Arial" w:hAnsi="Arial" w:cs="Arial"/>
          <w:b/>
          <w:bCs/>
          <w:sz w:val="20"/>
          <w:szCs w:val="20"/>
        </w:rPr>
        <w:t>návrh rámcové smlouvy o dílo a všeobecné obchodní podmínky,</w:t>
      </w:r>
      <w:r w:rsidRPr="00376FDC">
        <w:rPr>
          <w:rFonts w:ascii="Arial" w:hAnsi="Arial" w:cs="Arial"/>
          <w:sz w:val="20"/>
          <w:szCs w:val="20"/>
        </w:rPr>
        <w:t xml:space="preserve"> </w:t>
      </w:r>
      <w:r w:rsidRPr="00376FDC">
        <w:rPr>
          <w:rFonts w:ascii="Arial" w:hAnsi="Arial" w:cs="Arial"/>
          <w:b/>
          <w:bCs/>
          <w:sz w:val="20"/>
          <w:szCs w:val="20"/>
        </w:rPr>
        <w:t>podepsané osobou oprávněnou jednat za uchazeče</w:t>
      </w:r>
      <w:r w:rsidRPr="00376FDC">
        <w:rPr>
          <w:rFonts w:ascii="Arial" w:hAnsi="Arial" w:cs="Arial"/>
          <w:sz w:val="20"/>
          <w:szCs w:val="20"/>
        </w:rPr>
        <w:t>. Návrh rámcové smlouvy musí po obsahové stránce odpovídat zadávacím podmínkám a obsahu nabídky uchazeče. Pokud návrh nebude odpovídat zadávacím podmínkám a ostatním částem nabídky uchazeče, bude tato skutečnost důvodem pro vyřazení nabídky a vyloučení uchazeče.</w:t>
      </w:r>
    </w:p>
    <w:p w:rsidR="006633B8" w:rsidRPr="00376FDC" w:rsidRDefault="006633B8" w:rsidP="00690ACA">
      <w:pPr>
        <w:numPr>
          <w:ilvl w:val="0"/>
          <w:numId w:val="22"/>
        </w:numPr>
        <w:spacing w:before="120"/>
        <w:ind w:left="1276"/>
        <w:rPr>
          <w:rFonts w:ascii="Arial" w:hAnsi="Arial" w:cs="Arial"/>
          <w:sz w:val="20"/>
          <w:szCs w:val="20"/>
        </w:rPr>
      </w:pPr>
      <w:r w:rsidRPr="00376FDC">
        <w:rPr>
          <w:rFonts w:ascii="Arial" w:hAnsi="Arial" w:cs="Arial"/>
          <w:sz w:val="20"/>
          <w:szCs w:val="20"/>
        </w:rPr>
        <w:t>Pokud jedná za uchazeče zmocněnec na základě plné moci, musí být v nabídce za návrhem smlouvy předložena platná plná moc v originále nebo v úředně ověřené kopii.</w:t>
      </w:r>
    </w:p>
    <w:p w:rsidR="006633B8" w:rsidRPr="00376FDC" w:rsidRDefault="006633B8" w:rsidP="00690ACA">
      <w:pPr>
        <w:spacing w:before="120"/>
        <w:ind w:left="1276"/>
        <w:rPr>
          <w:rFonts w:ascii="Arial" w:hAnsi="Arial" w:cs="Arial"/>
          <w:sz w:val="20"/>
          <w:szCs w:val="20"/>
        </w:rPr>
      </w:pPr>
    </w:p>
    <w:p w:rsidR="0002454F" w:rsidRDefault="006633B8" w:rsidP="00376FDC">
      <w:pPr>
        <w:numPr>
          <w:ilvl w:val="0"/>
          <w:numId w:val="22"/>
        </w:numPr>
        <w:ind w:left="1276"/>
        <w:rPr>
          <w:rFonts w:ascii="Arial" w:hAnsi="Arial" w:cs="Arial"/>
          <w:sz w:val="20"/>
          <w:szCs w:val="20"/>
        </w:rPr>
      </w:pPr>
      <w:r w:rsidRPr="00376FDC">
        <w:rPr>
          <w:rFonts w:ascii="Arial" w:hAnsi="Arial" w:cs="Arial"/>
          <w:b/>
          <w:bCs/>
          <w:sz w:val="20"/>
          <w:szCs w:val="20"/>
        </w:rPr>
        <w:t xml:space="preserve">Seznam </w:t>
      </w:r>
      <w:r w:rsidRPr="002B68B3">
        <w:rPr>
          <w:rFonts w:ascii="Arial" w:hAnsi="Arial" w:cs="Arial"/>
          <w:b/>
          <w:bCs/>
          <w:sz w:val="20"/>
          <w:szCs w:val="20"/>
        </w:rPr>
        <w:t>subdodavatelů</w:t>
      </w:r>
      <w:r w:rsidRPr="002B68B3">
        <w:rPr>
          <w:rFonts w:ascii="Arial" w:hAnsi="Arial" w:cs="Arial"/>
          <w:sz w:val="20"/>
          <w:szCs w:val="20"/>
        </w:rPr>
        <w:t xml:space="preserve"> dle čl. 7 této</w:t>
      </w:r>
      <w:r w:rsidRPr="00376FDC">
        <w:rPr>
          <w:rFonts w:ascii="Arial" w:hAnsi="Arial" w:cs="Arial"/>
          <w:sz w:val="20"/>
          <w:szCs w:val="20"/>
        </w:rPr>
        <w:t xml:space="preserve"> zadávací dokumentace </w:t>
      </w:r>
      <w:r w:rsidRPr="00376FDC">
        <w:rPr>
          <w:rFonts w:ascii="Arial" w:hAnsi="Arial" w:cs="Arial"/>
          <w:b/>
          <w:bCs/>
          <w:sz w:val="20"/>
          <w:szCs w:val="20"/>
        </w:rPr>
        <w:t>nebo čestné prohlášení</w:t>
      </w:r>
      <w:r w:rsidRPr="00376FDC">
        <w:rPr>
          <w:rFonts w:ascii="Arial" w:hAnsi="Arial" w:cs="Arial"/>
          <w:sz w:val="20"/>
          <w:szCs w:val="20"/>
        </w:rPr>
        <w:t xml:space="preserve"> uchazeče v tom smyslu, </w:t>
      </w:r>
      <w:r w:rsidRPr="00376FDC">
        <w:rPr>
          <w:rFonts w:ascii="Arial" w:hAnsi="Arial" w:cs="Arial"/>
          <w:b/>
          <w:bCs/>
          <w:sz w:val="20"/>
          <w:szCs w:val="20"/>
        </w:rPr>
        <w:t>že uchazeč nemá v úmyslu zadat určitou část zakázky jiné osobě (subdodavateli)</w:t>
      </w:r>
      <w:r w:rsidRPr="00376FDC">
        <w:rPr>
          <w:rFonts w:ascii="Arial" w:hAnsi="Arial" w:cs="Arial"/>
          <w:sz w:val="20"/>
          <w:szCs w:val="20"/>
        </w:rPr>
        <w:t>.</w:t>
      </w:r>
    </w:p>
    <w:p w:rsidR="0002454F" w:rsidRDefault="0002454F" w:rsidP="0002454F">
      <w:pPr>
        <w:pStyle w:val="Odstavecseseznamem"/>
        <w:rPr>
          <w:ins w:id="198" w:author="Adéla Urbánková" w:date="2015-02-02T11:50:00Z"/>
        </w:rPr>
      </w:pPr>
    </w:p>
    <w:p w:rsidR="0002454F" w:rsidRPr="0002454F" w:rsidRDefault="0002454F" w:rsidP="0002454F">
      <w:pPr>
        <w:numPr>
          <w:ilvl w:val="0"/>
          <w:numId w:val="22"/>
        </w:numPr>
        <w:ind w:left="1276"/>
        <w:rPr>
          <w:rFonts w:ascii="Arial" w:hAnsi="Arial" w:cs="Arial"/>
          <w:sz w:val="20"/>
          <w:szCs w:val="20"/>
        </w:rPr>
      </w:pPr>
      <w:r w:rsidRPr="0002454F">
        <w:rPr>
          <w:rFonts w:ascii="Arial" w:hAnsi="Arial" w:cs="Arial"/>
          <w:sz w:val="20"/>
          <w:szCs w:val="20"/>
        </w:rPr>
        <w:t>Dokumenty dle § 68 zákona</w:t>
      </w:r>
    </w:p>
    <w:p w:rsidR="0002454F" w:rsidRPr="0002454F" w:rsidRDefault="0002454F" w:rsidP="0002454F">
      <w:pPr>
        <w:numPr>
          <w:ilvl w:val="1"/>
          <w:numId w:val="22"/>
        </w:numPr>
        <w:rPr>
          <w:rFonts w:ascii="Arial" w:hAnsi="Arial" w:cs="Arial"/>
          <w:sz w:val="20"/>
          <w:szCs w:val="20"/>
        </w:rPr>
      </w:pPr>
      <w:r>
        <w:rPr>
          <w:rFonts w:ascii="Arial" w:hAnsi="Arial" w:cs="Arial"/>
          <w:sz w:val="20"/>
          <w:szCs w:val="20"/>
        </w:rPr>
        <w:t>s</w:t>
      </w:r>
      <w:r w:rsidRPr="0002454F">
        <w:rPr>
          <w:rFonts w:ascii="Arial" w:hAnsi="Arial" w:cs="Arial"/>
          <w:sz w:val="20"/>
          <w:szCs w:val="20"/>
        </w:rPr>
        <w:t>eznam statutárních orgánů nebo členů statutárních orgánů, kteří v posledních 3 letech od konce lhůty pro podání nabídek byli v pracovněprávním, funkčním či obdobném poměru u zadavatele,</w:t>
      </w:r>
    </w:p>
    <w:p w:rsidR="0002454F" w:rsidRPr="0002454F" w:rsidRDefault="0002454F" w:rsidP="0002454F">
      <w:pPr>
        <w:numPr>
          <w:ilvl w:val="1"/>
          <w:numId w:val="22"/>
        </w:numPr>
        <w:rPr>
          <w:rFonts w:ascii="Arial" w:hAnsi="Arial" w:cs="Arial"/>
          <w:sz w:val="20"/>
          <w:szCs w:val="20"/>
        </w:rPr>
      </w:pPr>
      <w:r w:rsidRPr="0002454F">
        <w:rPr>
          <w:rFonts w:ascii="Arial" w:hAnsi="Arial" w:cs="Arial"/>
          <w:sz w:val="20"/>
          <w:szCs w:val="20"/>
        </w:rPr>
        <w:t>má-li dodavatel formu akciové společnosti, seznam vlastníků akcií, jejichž souhrnná jmenovitá hodnota přesahuje 10 % základního kapitálu, vyhotovený ve lhůtě pro podání nabídek,</w:t>
      </w:r>
    </w:p>
    <w:p w:rsidR="0002454F" w:rsidRDefault="0002454F" w:rsidP="0002454F">
      <w:pPr>
        <w:numPr>
          <w:ilvl w:val="1"/>
          <w:numId w:val="22"/>
        </w:numPr>
        <w:rPr>
          <w:rFonts w:ascii="Arial" w:hAnsi="Arial" w:cs="Arial"/>
          <w:sz w:val="20"/>
          <w:szCs w:val="20"/>
        </w:rPr>
      </w:pPr>
      <w:r w:rsidRPr="0002454F">
        <w:rPr>
          <w:rFonts w:ascii="Arial" w:hAnsi="Arial" w:cs="Arial"/>
          <w:sz w:val="20"/>
          <w:szCs w:val="20"/>
        </w:rPr>
        <w:t>prohlášení dodavatele o tom, že neuzavřel a neuzavře zakázanou dohodu podle zvláštního právního předpisu v souvislosti se zadávanou zakázkou.</w:t>
      </w:r>
    </w:p>
    <w:p w:rsidR="0002454F" w:rsidRDefault="0002454F" w:rsidP="0002454F">
      <w:pPr>
        <w:ind w:left="1440"/>
        <w:rPr>
          <w:rFonts w:ascii="Arial" w:hAnsi="Arial" w:cs="Arial"/>
          <w:sz w:val="20"/>
          <w:szCs w:val="20"/>
        </w:rPr>
      </w:pPr>
      <w:r>
        <w:rPr>
          <w:rFonts w:ascii="Arial" w:hAnsi="Arial" w:cs="Arial"/>
          <w:sz w:val="20"/>
          <w:szCs w:val="20"/>
        </w:rPr>
        <w:t>Uchazeč může pro splnění tohoto požadavku zákona využít vzor dokumentu v příloze č. 9 této zadávací dokumentace.</w:t>
      </w:r>
    </w:p>
    <w:p w:rsidR="004B7BC4" w:rsidRPr="0002454F" w:rsidRDefault="004B7BC4" w:rsidP="0002454F">
      <w:pPr>
        <w:ind w:left="1440"/>
        <w:rPr>
          <w:rFonts w:ascii="Arial" w:hAnsi="Arial" w:cs="Arial"/>
          <w:sz w:val="20"/>
          <w:szCs w:val="20"/>
        </w:rPr>
      </w:pPr>
    </w:p>
    <w:p w:rsidR="006633B8" w:rsidRPr="004B7BC4" w:rsidRDefault="0002454F" w:rsidP="0002454F">
      <w:pPr>
        <w:numPr>
          <w:ilvl w:val="0"/>
          <w:numId w:val="22"/>
        </w:numPr>
        <w:ind w:left="1276"/>
        <w:rPr>
          <w:rFonts w:ascii="Arial" w:hAnsi="Arial" w:cs="Arial"/>
          <w:b/>
          <w:sz w:val="20"/>
          <w:szCs w:val="20"/>
        </w:rPr>
      </w:pPr>
      <w:r w:rsidRPr="0002454F">
        <w:rPr>
          <w:rFonts w:ascii="Arial" w:hAnsi="Arial" w:cs="Arial"/>
          <w:b/>
          <w:sz w:val="20"/>
          <w:szCs w:val="20"/>
        </w:rPr>
        <w:t>Ostatní dokumenty související s předmětem zakázky</w:t>
      </w:r>
      <w:r>
        <w:rPr>
          <w:rFonts w:ascii="Arial" w:hAnsi="Arial" w:cs="Arial"/>
          <w:b/>
          <w:sz w:val="20"/>
          <w:szCs w:val="20"/>
        </w:rPr>
        <w:t xml:space="preserve"> - </w:t>
      </w:r>
      <w:r w:rsidRPr="0002454F">
        <w:rPr>
          <w:rFonts w:ascii="Arial" w:hAnsi="Arial" w:cs="Arial"/>
          <w:sz w:val="20"/>
          <w:szCs w:val="20"/>
        </w:rPr>
        <w:t xml:space="preserve">V rámci této části se předkládají další dokumenty požadované zadavatelem v zadávací dokumentaci, pokud nejsou uvedeny v předchozích bodech tohoto </w:t>
      </w:r>
      <w:r>
        <w:rPr>
          <w:rFonts w:ascii="Arial" w:hAnsi="Arial" w:cs="Arial"/>
          <w:sz w:val="20"/>
          <w:szCs w:val="20"/>
        </w:rPr>
        <w:t>článku</w:t>
      </w:r>
      <w:r w:rsidRPr="0002454F">
        <w:rPr>
          <w:rFonts w:ascii="Arial" w:hAnsi="Arial" w:cs="Arial"/>
          <w:sz w:val="20"/>
          <w:szCs w:val="20"/>
        </w:rPr>
        <w:t xml:space="preserve"> a další případné zadavatelem nepožadované dokumenty, předložené dodavatelem dobrovolně v nabídce.</w:t>
      </w:r>
      <w:r>
        <w:rPr>
          <w:rFonts w:ascii="Arial" w:hAnsi="Arial" w:cs="Arial"/>
          <w:b/>
          <w:sz w:val="20"/>
          <w:szCs w:val="20"/>
        </w:rPr>
        <w:t xml:space="preserve"> </w:t>
      </w:r>
      <w:r w:rsidRPr="0002454F">
        <w:rPr>
          <w:rFonts w:ascii="Arial" w:hAnsi="Arial" w:cs="Arial"/>
          <w:sz w:val="20"/>
          <w:szCs w:val="20"/>
        </w:rPr>
        <w:t xml:space="preserve">Dodavatel rovněž doloží prohlášení, že zachová mlčenlivost o všech skutečnostech, které nabyl na základě tohoto výběrového řízení a takto nabyté údaje použije pouze pro zpracování nabídky k této zakázce. Prohlášení bude podepsané osobou oprávněnou jednat za </w:t>
      </w:r>
      <w:r>
        <w:rPr>
          <w:rFonts w:ascii="Arial" w:hAnsi="Arial" w:cs="Arial"/>
          <w:sz w:val="20"/>
          <w:szCs w:val="20"/>
        </w:rPr>
        <w:t>uchazeče</w:t>
      </w:r>
      <w:r w:rsidRPr="0002454F">
        <w:rPr>
          <w:rFonts w:ascii="Arial" w:hAnsi="Arial" w:cs="Arial"/>
          <w:sz w:val="20"/>
          <w:szCs w:val="20"/>
        </w:rPr>
        <w:t>.</w:t>
      </w:r>
      <w:r w:rsidR="006633B8" w:rsidRPr="0002454F">
        <w:rPr>
          <w:rFonts w:ascii="Arial" w:hAnsi="Arial" w:cs="Arial"/>
          <w:sz w:val="20"/>
          <w:szCs w:val="20"/>
        </w:rPr>
        <w:t xml:space="preserve"> </w:t>
      </w:r>
    </w:p>
    <w:p w:rsidR="004B7BC4" w:rsidRDefault="004B7BC4" w:rsidP="004B7BC4">
      <w:pPr>
        <w:ind w:left="1276"/>
        <w:rPr>
          <w:rFonts w:ascii="Arial" w:hAnsi="Arial" w:cs="Arial"/>
          <w:b/>
          <w:sz w:val="20"/>
          <w:szCs w:val="20"/>
        </w:rPr>
      </w:pPr>
    </w:p>
    <w:p w:rsidR="006633B8" w:rsidRPr="00376FDC" w:rsidRDefault="006633B8" w:rsidP="00376FDC">
      <w:pPr>
        <w:rPr>
          <w:rFonts w:ascii="Arial" w:hAnsi="Arial" w:cs="Arial"/>
          <w:sz w:val="20"/>
          <w:szCs w:val="20"/>
        </w:rPr>
      </w:pPr>
    </w:p>
    <w:p w:rsidR="006633B8" w:rsidRPr="00376FDC" w:rsidRDefault="006633B8" w:rsidP="00376FDC">
      <w:pPr>
        <w:pStyle w:val="Nadpis2"/>
      </w:pPr>
      <w:bookmarkStart w:id="199" w:name="_Toc410642891"/>
      <w:r w:rsidRPr="00376FDC">
        <w:t>Jiné požadavky zadavatele</w:t>
      </w:r>
      <w:bookmarkEnd w:id="199"/>
    </w:p>
    <w:p w:rsidR="006633B8" w:rsidRPr="00376FDC" w:rsidRDefault="006633B8" w:rsidP="00690ACA">
      <w:pPr>
        <w:pStyle w:val="05-ODST-3"/>
        <w:numPr>
          <w:ilvl w:val="2"/>
          <w:numId w:val="1"/>
        </w:numPr>
      </w:pPr>
      <w:r w:rsidRPr="00376FDC">
        <w:t>Uchazeč může podat pouze jednu nabídku. Uchazeč, který podá nabídku v</w:t>
      </w:r>
      <w:r w:rsidR="00DF5ED3">
        <w:t>e výběrovém</w:t>
      </w:r>
      <w:r w:rsidRPr="00376FDC">
        <w:t xml:space="preserve"> řízení, nesmí být současně subdodavatelem, jehož prostřednictvím jiný uchazeč v témže řízení prokazuje kvalifikaci. </w:t>
      </w:r>
      <w:r w:rsidR="00690ACA" w:rsidRPr="001133DB">
        <w:rPr>
          <w:rFonts w:cs="Arial"/>
        </w:rPr>
        <w:t xml:space="preserve">Pokud uchazeč podá více nabídek samostatně nebo společně s dalšími uchazeči, nebo je subdodavatelem, jehož prostřednictvím jiný uchazeč v tomto </w:t>
      </w:r>
      <w:r w:rsidR="00690ACA" w:rsidRPr="001133DB">
        <w:rPr>
          <w:rFonts w:cs="Arial"/>
        </w:rPr>
        <w:lastRenderedPageBreak/>
        <w:t>výběrovém řízení prokazuje kvalifikaci, zadavatel všechny nabídky podané takovým uchazečem vyřadí.</w:t>
      </w:r>
    </w:p>
    <w:p w:rsidR="006633B8" w:rsidRPr="00376FDC" w:rsidRDefault="006633B8" w:rsidP="00690ACA">
      <w:pPr>
        <w:pStyle w:val="05-ODST-3"/>
        <w:numPr>
          <w:ilvl w:val="2"/>
          <w:numId w:val="1"/>
        </w:numPr>
        <w:ind w:left="765"/>
      </w:pPr>
      <w:r w:rsidRPr="00376FDC">
        <w:t>V případě, že vznikne rozpor mezi údaji o zakázce obsaženými v různých částech zadávací dokumentace, jsou pro zpracování nabídky podstatné údaje obsažené v obchodních podmínkách, tj. v návrhu rámcové smlouvy o dílo a všeobecných obchodních podmínkách, které jsou uvedeny v příloze č. 1 této zadávací dokumentace.</w:t>
      </w:r>
    </w:p>
    <w:p w:rsidR="006633B8" w:rsidRPr="00376FDC" w:rsidRDefault="006633B8" w:rsidP="00690ACA">
      <w:pPr>
        <w:pStyle w:val="05-ODST-3"/>
        <w:numPr>
          <w:ilvl w:val="2"/>
          <w:numId w:val="1"/>
        </w:numPr>
        <w:ind w:left="765"/>
      </w:pPr>
      <w:r w:rsidRPr="00376FDC">
        <w:t>Náklady uchazečů spojené s účastí v</w:t>
      </w:r>
      <w:r w:rsidR="00DF5ED3">
        <w:t>e výběrovém</w:t>
      </w:r>
      <w:r w:rsidRPr="00376FDC">
        <w:t xml:space="preserve"> řízení zadavatel nehradí.</w:t>
      </w:r>
    </w:p>
    <w:p w:rsidR="006633B8" w:rsidRPr="00376FDC" w:rsidRDefault="006633B8" w:rsidP="00690ACA">
      <w:pPr>
        <w:pStyle w:val="05-ODST-3"/>
        <w:numPr>
          <w:ilvl w:val="2"/>
          <w:numId w:val="1"/>
        </w:numPr>
        <w:ind w:left="765"/>
      </w:pPr>
      <w:r w:rsidRPr="00376FDC">
        <w:t xml:space="preserve">Zadavatel si nevyhrazuje právo požadovat úhradu nákladů souvisejících s poskytnutím zadávací dokumentace ve smyslu § 48 odst. </w:t>
      </w:r>
      <w:r w:rsidR="00DF5ED3">
        <w:t>7</w:t>
      </w:r>
      <w:r w:rsidRPr="00376FDC">
        <w:t xml:space="preserve"> zákona. </w:t>
      </w:r>
    </w:p>
    <w:p w:rsidR="006633B8" w:rsidRPr="00376FDC" w:rsidRDefault="006633B8" w:rsidP="00690ACA">
      <w:pPr>
        <w:pStyle w:val="05-ODST-3"/>
        <w:numPr>
          <w:ilvl w:val="2"/>
          <w:numId w:val="1"/>
        </w:numPr>
        <w:ind w:left="765"/>
      </w:pPr>
      <w:r w:rsidRPr="00376FDC">
        <w:t>Obálka s nabídkou, která bude doručena po uplynutí lhůty pro podání nabídek, zadavatel nebude otevírat a tedy ani posuzovat a hodnotit.</w:t>
      </w:r>
      <w:r w:rsidR="00690ACA" w:rsidRPr="00690ACA">
        <w:rPr>
          <w:rFonts w:cs="Arial"/>
        </w:rPr>
        <w:t xml:space="preserve"> </w:t>
      </w:r>
      <w:r w:rsidR="00690ACA" w:rsidRPr="001133DB">
        <w:rPr>
          <w:rFonts w:cs="Arial"/>
        </w:rPr>
        <w:t>Na nabídkou podanou po uplynutí lhůty pro podání nabídek se nahlíží, jako by nebyla podána a o této skutečnosti zadavatel dodavatele bezodkladně vyrozumí</w:t>
      </w:r>
    </w:p>
    <w:p w:rsidR="006633B8" w:rsidRDefault="006633B8" w:rsidP="00690ACA">
      <w:pPr>
        <w:pStyle w:val="05-ODST-3"/>
        <w:numPr>
          <w:ilvl w:val="2"/>
          <w:numId w:val="1"/>
        </w:numPr>
        <w:ind w:left="765"/>
      </w:pPr>
      <w:r w:rsidRPr="00376FDC">
        <w:t>Nabídky nebudou uchazečům vráceny a zůstávají majetkem zadavatele.</w:t>
      </w:r>
    </w:p>
    <w:p w:rsidR="006633B8" w:rsidRPr="00E35E07" w:rsidRDefault="006633B8" w:rsidP="00376FDC">
      <w:pPr>
        <w:pStyle w:val="Nadpis1"/>
      </w:pPr>
      <w:bookmarkStart w:id="200" w:name="_Toc283637719"/>
      <w:bookmarkStart w:id="201" w:name="_Toc283637825"/>
      <w:bookmarkStart w:id="202" w:name="_Toc283637720"/>
      <w:bookmarkStart w:id="203" w:name="_Toc283637826"/>
      <w:bookmarkStart w:id="204" w:name="_Toc283637721"/>
      <w:bookmarkStart w:id="205" w:name="_Toc283637827"/>
      <w:bookmarkStart w:id="206" w:name="_Toc283637722"/>
      <w:bookmarkStart w:id="207" w:name="_Toc283637828"/>
      <w:bookmarkStart w:id="208" w:name="_Toc283637723"/>
      <w:bookmarkStart w:id="209" w:name="_Toc283637829"/>
      <w:bookmarkStart w:id="210" w:name="_Toc283637724"/>
      <w:bookmarkStart w:id="211" w:name="_Toc283637830"/>
      <w:bookmarkStart w:id="212" w:name="_Toc283637725"/>
      <w:bookmarkStart w:id="213" w:name="_Toc283637831"/>
      <w:bookmarkStart w:id="214" w:name="_Toc283637726"/>
      <w:bookmarkStart w:id="215" w:name="_Toc283637832"/>
      <w:bookmarkStart w:id="216" w:name="_Toc283637727"/>
      <w:bookmarkStart w:id="217" w:name="_Toc283637833"/>
      <w:bookmarkStart w:id="218" w:name="_Toc283637728"/>
      <w:bookmarkStart w:id="219" w:name="_Toc283637834"/>
      <w:bookmarkStart w:id="220" w:name="_Toc410642892"/>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E35E07">
        <w:t>Přílohy</w:t>
      </w:r>
      <w:bookmarkEnd w:id="220"/>
    </w:p>
    <w:p w:rsidR="006633B8" w:rsidRPr="00376FDC" w:rsidRDefault="006633B8" w:rsidP="00376FDC">
      <w:pPr>
        <w:rPr>
          <w:rFonts w:ascii="Arial" w:hAnsi="Arial" w:cs="Arial"/>
          <w:sz w:val="20"/>
          <w:szCs w:val="20"/>
        </w:rPr>
      </w:pPr>
      <w:r w:rsidRPr="00376FDC">
        <w:rPr>
          <w:rFonts w:ascii="Arial" w:hAnsi="Arial" w:cs="Arial"/>
          <w:sz w:val="20"/>
          <w:szCs w:val="20"/>
        </w:rPr>
        <w:t xml:space="preserve">Nedílnou součástí této zadávací dokumentace jsou tyto přílohy: </w:t>
      </w:r>
    </w:p>
    <w:p w:rsidR="006633B8" w:rsidRPr="00376FDC" w:rsidRDefault="006633B8" w:rsidP="00376FDC">
      <w:pPr>
        <w:rPr>
          <w:rFonts w:ascii="Arial" w:hAnsi="Arial" w:cs="Arial"/>
          <w:sz w:val="20"/>
          <w:szCs w:val="20"/>
        </w:rPr>
      </w:pPr>
      <w:r w:rsidRPr="00376FDC">
        <w:rPr>
          <w:rFonts w:ascii="Arial" w:hAnsi="Arial" w:cs="Arial"/>
          <w:sz w:val="20"/>
          <w:szCs w:val="20"/>
        </w:rPr>
        <w:tab/>
        <w:t xml:space="preserve">Příloha č. 1 – Návrh rámcové smlouvy o dílo </w:t>
      </w:r>
    </w:p>
    <w:p w:rsidR="006633B8" w:rsidRPr="00376FDC" w:rsidRDefault="006633B8" w:rsidP="00376FDC">
      <w:pPr>
        <w:ind w:left="1980" w:hanging="1260"/>
        <w:rPr>
          <w:rFonts w:ascii="Arial" w:hAnsi="Arial" w:cs="Arial"/>
          <w:sz w:val="20"/>
          <w:szCs w:val="20"/>
        </w:rPr>
      </w:pPr>
      <w:r w:rsidRPr="00376FDC">
        <w:rPr>
          <w:rFonts w:ascii="Arial" w:hAnsi="Arial" w:cs="Arial"/>
          <w:sz w:val="20"/>
          <w:szCs w:val="20"/>
        </w:rPr>
        <w:t>Příloha č. 2 – Jednotkový výkaz výměr</w:t>
      </w:r>
      <w:del w:id="221" w:author="Adéla Urbánková" w:date="2015-02-02T11:57:00Z">
        <w:r w:rsidRPr="00376FDC" w:rsidDel="005F7027">
          <w:rPr>
            <w:rFonts w:ascii="Arial" w:hAnsi="Arial" w:cs="Arial"/>
            <w:sz w:val="20"/>
            <w:szCs w:val="20"/>
          </w:rPr>
          <w:delText xml:space="preserve"> </w:delText>
        </w:r>
      </w:del>
    </w:p>
    <w:p w:rsidR="006633B8" w:rsidRPr="00376FDC" w:rsidRDefault="006633B8" w:rsidP="00376FDC">
      <w:pPr>
        <w:rPr>
          <w:rFonts w:ascii="Arial" w:hAnsi="Arial" w:cs="Arial"/>
          <w:sz w:val="20"/>
          <w:szCs w:val="20"/>
        </w:rPr>
      </w:pPr>
      <w:r w:rsidRPr="00376FDC">
        <w:rPr>
          <w:rFonts w:ascii="Arial" w:hAnsi="Arial" w:cs="Arial"/>
          <w:sz w:val="20"/>
          <w:szCs w:val="20"/>
        </w:rPr>
        <w:tab/>
        <w:t>Příloha č. 3 – Technická specifikace</w:t>
      </w:r>
      <w:del w:id="222" w:author="Adéla Urbánková" w:date="2015-02-02T11:57:00Z">
        <w:r w:rsidRPr="00376FDC" w:rsidDel="00DF5ED3">
          <w:rPr>
            <w:rFonts w:ascii="Arial" w:hAnsi="Arial" w:cs="Arial"/>
            <w:sz w:val="20"/>
            <w:szCs w:val="20"/>
          </w:rPr>
          <w:delText xml:space="preserve"> </w:delText>
        </w:r>
      </w:del>
    </w:p>
    <w:p w:rsidR="006633B8" w:rsidRPr="00376FDC" w:rsidRDefault="006633B8" w:rsidP="00376FDC">
      <w:pPr>
        <w:rPr>
          <w:rFonts w:ascii="Arial" w:hAnsi="Arial" w:cs="Arial"/>
          <w:sz w:val="20"/>
          <w:szCs w:val="20"/>
        </w:rPr>
      </w:pPr>
      <w:r w:rsidRPr="00376FDC">
        <w:rPr>
          <w:rFonts w:ascii="Arial" w:hAnsi="Arial" w:cs="Arial"/>
          <w:sz w:val="20"/>
          <w:szCs w:val="20"/>
        </w:rPr>
        <w:tab/>
        <w:t>Příloha č. 4 – Čestné prohlášení (vzor)</w:t>
      </w:r>
    </w:p>
    <w:p w:rsidR="006633B8" w:rsidRPr="00376FDC" w:rsidRDefault="006633B8" w:rsidP="00376FDC">
      <w:pPr>
        <w:rPr>
          <w:rFonts w:ascii="Arial" w:hAnsi="Arial" w:cs="Arial"/>
          <w:sz w:val="20"/>
          <w:szCs w:val="20"/>
        </w:rPr>
      </w:pPr>
      <w:r w:rsidRPr="00376FDC">
        <w:rPr>
          <w:rFonts w:ascii="Arial" w:hAnsi="Arial" w:cs="Arial"/>
          <w:sz w:val="20"/>
          <w:szCs w:val="20"/>
        </w:rPr>
        <w:tab/>
        <w:t>Příloha č. 5 – Seznam referenčních stavebních prací (vzor)</w:t>
      </w:r>
    </w:p>
    <w:p w:rsidR="006633B8" w:rsidRPr="00376FDC" w:rsidRDefault="006633B8" w:rsidP="00376FDC">
      <w:pPr>
        <w:rPr>
          <w:rFonts w:ascii="Arial" w:hAnsi="Arial" w:cs="Arial"/>
          <w:sz w:val="20"/>
          <w:szCs w:val="20"/>
        </w:rPr>
      </w:pPr>
      <w:r w:rsidRPr="00376FDC">
        <w:rPr>
          <w:rFonts w:ascii="Arial" w:hAnsi="Arial" w:cs="Arial"/>
          <w:sz w:val="20"/>
          <w:szCs w:val="20"/>
        </w:rPr>
        <w:tab/>
        <w:t xml:space="preserve">Příloha č. 6 – Subdodavatelé </w:t>
      </w:r>
    </w:p>
    <w:p w:rsidR="006633B8" w:rsidRPr="00376FDC" w:rsidRDefault="006633B8" w:rsidP="00376FDC">
      <w:pPr>
        <w:rPr>
          <w:rFonts w:ascii="Arial" w:hAnsi="Arial" w:cs="Arial"/>
          <w:sz w:val="20"/>
          <w:szCs w:val="20"/>
        </w:rPr>
      </w:pPr>
      <w:r w:rsidRPr="00376FDC">
        <w:rPr>
          <w:rFonts w:ascii="Arial" w:hAnsi="Arial" w:cs="Arial"/>
          <w:sz w:val="20"/>
          <w:szCs w:val="20"/>
        </w:rPr>
        <w:tab/>
        <w:t>Příloha č. 7 – Obsah nabídky (vzor)</w:t>
      </w:r>
    </w:p>
    <w:p w:rsidR="00690ACA" w:rsidRDefault="006633B8" w:rsidP="00376FDC">
      <w:pPr>
        <w:rPr>
          <w:rFonts w:ascii="Arial" w:hAnsi="Arial" w:cs="Arial"/>
          <w:sz w:val="20"/>
          <w:szCs w:val="20"/>
        </w:rPr>
      </w:pPr>
      <w:r w:rsidRPr="00376FDC">
        <w:rPr>
          <w:rFonts w:ascii="Arial" w:hAnsi="Arial" w:cs="Arial"/>
          <w:sz w:val="20"/>
          <w:szCs w:val="20"/>
        </w:rPr>
        <w:tab/>
        <w:t xml:space="preserve">Příloha č. 8 – Krycí list nabídky </w:t>
      </w:r>
    </w:p>
    <w:p w:rsidR="006633B8" w:rsidRPr="00690ACA" w:rsidRDefault="00690ACA" w:rsidP="00690ACA">
      <w:pPr>
        <w:ind w:firstLine="708"/>
        <w:rPr>
          <w:rFonts w:ascii="Arial" w:hAnsi="Arial" w:cs="Arial"/>
          <w:sz w:val="20"/>
          <w:szCs w:val="20"/>
        </w:rPr>
      </w:pPr>
      <w:r w:rsidRPr="00690ACA">
        <w:rPr>
          <w:rFonts w:ascii="Arial" w:hAnsi="Arial" w:cs="Arial"/>
          <w:sz w:val="20"/>
          <w:szCs w:val="20"/>
        </w:rPr>
        <w:t>Příloha č. 9 – Povinná součást nabídky dle § 68 odst. 3 zákona</w:t>
      </w:r>
    </w:p>
    <w:p w:rsidR="004B7BC4" w:rsidRPr="004B7BC4" w:rsidRDefault="00690ACA" w:rsidP="008277F9">
      <w:pPr>
        <w:rPr>
          <w:rFonts w:ascii="Arial" w:hAnsi="Arial" w:cs="Arial"/>
          <w:sz w:val="20"/>
          <w:szCs w:val="20"/>
        </w:rPr>
      </w:pPr>
      <w:r>
        <w:rPr>
          <w:rFonts w:ascii="Arial" w:hAnsi="Arial" w:cs="Arial"/>
          <w:sz w:val="20"/>
          <w:szCs w:val="20"/>
        </w:rPr>
        <w:tab/>
      </w:r>
    </w:p>
    <w:p w:rsidR="006633B8" w:rsidRDefault="006633B8" w:rsidP="00376FDC">
      <w:pPr>
        <w:rPr>
          <w:rFonts w:ascii="Arial" w:hAnsi="Arial" w:cs="Arial"/>
          <w:sz w:val="20"/>
          <w:szCs w:val="20"/>
        </w:rPr>
      </w:pPr>
    </w:p>
    <w:p w:rsidR="008277F9" w:rsidRDefault="008277F9" w:rsidP="00376FDC">
      <w:pPr>
        <w:rPr>
          <w:rFonts w:ascii="Arial" w:hAnsi="Arial" w:cs="Arial"/>
          <w:sz w:val="20"/>
          <w:szCs w:val="20"/>
        </w:rPr>
      </w:pPr>
    </w:p>
    <w:p w:rsidR="008277F9" w:rsidRPr="00376FDC" w:rsidRDefault="008277F9" w:rsidP="00376FDC">
      <w:pPr>
        <w:rPr>
          <w:rFonts w:ascii="Arial" w:hAnsi="Arial" w:cs="Arial"/>
          <w:sz w:val="20"/>
          <w:szCs w:val="20"/>
        </w:rPr>
      </w:pPr>
    </w:p>
    <w:p w:rsidR="006633B8" w:rsidRDefault="006633B8" w:rsidP="00376FDC">
      <w:pPr>
        <w:rPr>
          <w:rFonts w:ascii="Arial" w:hAnsi="Arial" w:cs="Arial"/>
          <w:noProof/>
          <w:sz w:val="20"/>
          <w:szCs w:val="20"/>
        </w:rPr>
      </w:pPr>
    </w:p>
    <w:p w:rsidR="006633B8" w:rsidRPr="00376FDC" w:rsidRDefault="006633B8" w:rsidP="00376FDC">
      <w:pPr>
        <w:rPr>
          <w:rFonts w:ascii="Arial" w:hAnsi="Arial" w:cs="Arial"/>
          <w:noProof/>
          <w:sz w:val="20"/>
          <w:szCs w:val="20"/>
        </w:rPr>
      </w:pPr>
      <w:r w:rsidRPr="00376FDC">
        <w:rPr>
          <w:rFonts w:ascii="Arial" w:hAnsi="Arial" w:cs="Arial"/>
          <w:noProof/>
          <w:sz w:val="20"/>
          <w:szCs w:val="20"/>
        </w:rPr>
        <w:t>V Praze dne ……………………</w:t>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p>
    <w:p w:rsidR="006633B8" w:rsidRPr="00376FDC" w:rsidRDefault="006633B8" w:rsidP="00376FDC">
      <w:pPr>
        <w:rPr>
          <w:rFonts w:ascii="Arial" w:hAnsi="Arial" w:cs="Arial"/>
          <w:noProof/>
          <w:sz w:val="20"/>
          <w:szCs w:val="20"/>
        </w:rPr>
      </w:pPr>
    </w:p>
    <w:p w:rsidR="006633B8" w:rsidRPr="00376FDC" w:rsidRDefault="006633B8" w:rsidP="00376FDC">
      <w:pPr>
        <w:rPr>
          <w:rFonts w:ascii="Arial" w:hAnsi="Arial" w:cs="Arial"/>
          <w:noProof/>
          <w:sz w:val="20"/>
          <w:szCs w:val="20"/>
        </w:rPr>
      </w:pPr>
    </w:p>
    <w:p w:rsidR="006633B8" w:rsidRDefault="006633B8" w:rsidP="00376FDC">
      <w:pPr>
        <w:rPr>
          <w:rFonts w:ascii="Arial" w:hAnsi="Arial" w:cs="Arial"/>
          <w:noProof/>
          <w:sz w:val="20"/>
          <w:szCs w:val="20"/>
        </w:rPr>
      </w:pPr>
    </w:p>
    <w:p w:rsidR="008277F9" w:rsidRDefault="008277F9" w:rsidP="00376FDC">
      <w:pPr>
        <w:rPr>
          <w:rFonts w:ascii="Arial" w:hAnsi="Arial" w:cs="Arial"/>
          <w:noProof/>
          <w:sz w:val="20"/>
          <w:szCs w:val="20"/>
        </w:rPr>
      </w:pPr>
    </w:p>
    <w:p w:rsidR="008277F9" w:rsidRDefault="008277F9" w:rsidP="00376FDC">
      <w:pPr>
        <w:rPr>
          <w:rFonts w:ascii="Arial" w:hAnsi="Arial" w:cs="Arial"/>
          <w:noProof/>
          <w:sz w:val="20"/>
          <w:szCs w:val="20"/>
        </w:rPr>
      </w:pPr>
    </w:p>
    <w:p w:rsidR="00092064" w:rsidRPr="00376FDC" w:rsidRDefault="00092064" w:rsidP="00376FDC">
      <w:pPr>
        <w:rPr>
          <w:rFonts w:ascii="Arial" w:hAnsi="Arial" w:cs="Arial"/>
          <w:noProof/>
          <w:sz w:val="20"/>
          <w:szCs w:val="20"/>
        </w:rPr>
      </w:pPr>
    </w:p>
    <w:p w:rsidR="006633B8" w:rsidRPr="00376FDC" w:rsidRDefault="006633B8" w:rsidP="00376FDC">
      <w:pPr>
        <w:rPr>
          <w:rFonts w:ascii="Arial" w:hAnsi="Arial" w:cs="Arial"/>
          <w:noProof/>
          <w:sz w:val="20"/>
          <w:szCs w:val="20"/>
        </w:rPr>
      </w:pPr>
      <w:r w:rsidRPr="00376FDC">
        <w:rPr>
          <w:rFonts w:ascii="Arial" w:hAnsi="Arial" w:cs="Arial"/>
          <w:noProof/>
          <w:sz w:val="20"/>
          <w:szCs w:val="20"/>
        </w:rPr>
        <w:t>…………..………………………</w:t>
      </w:r>
      <w:r w:rsidRPr="00376FDC">
        <w:rPr>
          <w:rFonts w:ascii="Arial" w:hAnsi="Arial" w:cs="Arial"/>
          <w:noProof/>
          <w:sz w:val="20"/>
          <w:szCs w:val="20"/>
        </w:rPr>
        <w:tab/>
      </w:r>
      <w:r w:rsidRPr="00376FDC">
        <w:rPr>
          <w:rFonts w:ascii="Arial" w:hAnsi="Arial" w:cs="Arial"/>
          <w:noProof/>
          <w:sz w:val="20"/>
          <w:szCs w:val="20"/>
        </w:rPr>
        <w:tab/>
        <w:t xml:space="preserve">         </w:t>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t>……………………………………</w:t>
      </w:r>
    </w:p>
    <w:p w:rsidR="006633B8" w:rsidRPr="00376FDC" w:rsidRDefault="006633B8" w:rsidP="00376FDC">
      <w:pPr>
        <w:rPr>
          <w:rFonts w:ascii="Arial" w:hAnsi="Arial" w:cs="Arial"/>
          <w:b/>
          <w:bCs/>
          <w:noProof/>
          <w:sz w:val="20"/>
          <w:szCs w:val="20"/>
        </w:rPr>
      </w:pPr>
      <w:r w:rsidRPr="00376FDC">
        <w:rPr>
          <w:rFonts w:ascii="Arial" w:hAnsi="Arial" w:cs="Arial"/>
          <w:b/>
          <w:bCs/>
          <w:noProof/>
          <w:sz w:val="20"/>
          <w:szCs w:val="20"/>
        </w:rPr>
        <w:t>ČEPRO, a.s.</w:t>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t>ČEPRO, a.s.</w:t>
      </w:r>
    </w:p>
    <w:p w:rsidR="006633B8" w:rsidRPr="00376FDC" w:rsidRDefault="00690ACA" w:rsidP="00376FDC">
      <w:pPr>
        <w:rPr>
          <w:rFonts w:ascii="Arial" w:hAnsi="Arial" w:cs="Arial"/>
          <w:noProof/>
          <w:sz w:val="20"/>
          <w:szCs w:val="20"/>
        </w:rPr>
      </w:pPr>
      <w:r>
        <w:rPr>
          <w:rFonts w:ascii="Arial" w:hAnsi="Arial" w:cs="Arial"/>
          <w:noProof/>
          <w:sz w:val="20"/>
          <w:szCs w:val="20"/>
        </w:rPr>
        <w:t>Mgr. Jan Duspěva</w:t>
      </w:r>
      <w:r w:rsidR="006633B8" w:rsidRPr="00376FDC">
        <w:rPr>
          <w:rFonts w:ascii="Arial" w:hAnsi="Arial" w:cs="Arial"/>
          <w:noProof/>
          <w:sz w:val="20"/>
          <w:szCs w:val="20"/>
        </w:rPr>
        <w:tab/>
      </w:r>
      <w:r w:rsidR="006633B8" w:rsidRPr="00376FDC">
        <w:rPr>
          <w:rFonts w:ascii="Arial" w:hAnsi="Arial" w:cs="Arial"/>
          <w:noProof/>
          <w:sz w:val="20"/>
          <w:szCs w:val="20"/>
        </w:rPr>
        <w:tab/>
      </w:r>
      <w:r w:rsidR="006633B8" w:rsidRPr="00376FDC">
        <w:rPr>
          <w:rFonts w:ascii="Arial" w:hAnsi="Arial" w:cs="Arial"/>
          <w:noProof/>
          <w:sz w:val="20"/>
          <w:szCs w:val="20"/>
        </w:rPr>
        <w:tab/>
      </w:r>
      <w:r w:rsidR="006633B8" w:rsidRPr="00376FDC">
        <w:rPr>
          <w:rFonts w:ascii="Arial" w:hAnsi="Arial" w:cs="Arial"/>
          <w:noProof/>
          <w:sz w:val="20"/>
          <w:szCs w:val="20"/>
        </w:rPr>
        <w:tab/>
      </w:r>
      <w:r w:rsidR="006633B8" w:rsidRPr="00376FDC">
        <w:rPr>
          <w:rFonts w:ascii="Arial" w:hAnsi="Arial" w:cs="Arial"/>
          <w:noProof/>
          <w:sz w:val="20"/>
          <w:szCs w:val="20"/>
        </w:rPr>
        <w:tab/>
      </w:r>
      <w:r w:rsidR="006633B8" w:rsidRPr="00376FDC">
        <w:rPr>
          <w:rFonts w:ascii="Arial" w:hAnsi="Arial" w:cs="Arial"/>
          <w:noProof/>
          <w:sz w:val="20"/>
          <w:szCs w:val="20"/>
        </w:rPr>
        <w:tab/>
        <w:t>Ing. Ladislav Staněk,</w:t>
      </w:r>
    </w:p>
    <w:p w:rsidR="006633B8" w:rsidRPr="00376FDC" w:rsidRDefault="006633B8" w:rsidP="00376FDC">
      <w:pPr>
        <w:rPr>
          <w:rFonts w:ascii="Arial" w:hAnsi="Arial" w:cs="Arial"/>
          <w:sz w:val="20"/>
          <w:szCs w:val="20"/>
        </w:rPr>
      </w:pPr>
      <w:r w:rsidRPr="00376FDC">
        <w:rPr>
          <w:rFonts w:ascii="Arial" w:hAnsi="Arial" w:cs="Arial"/>
          <w:noProof/>
          <w:sz w:val="20"/>
          <w:szCs w:val="20"/>
        </w:rPr>
        <w:t>předseda představenstva</w:t>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t>člen představenstva</w:t>
      </w:r>
    </w:p>
    <w:p w:rsidR="006633B8" w:rsidRPr="00376FDC" w:rsidRDefault="006633B8" w:rsidP="00376FDC">
      <w:pPr>
        <w:rPr>
          <w:rFonts w:ascii="Arial" w:hAnsi="Arial" w:cs="Arial"/>
          <w:sz w:val="20"/>
          <w:szCs w:val="20"/>
        </w:rPr>
      </w:pPr>
    </w:p>
    <w:p w:rsidR="006633B8" w:rsidRPr="00376FDC" w:rsidRDefault="006633B8">
      <w:pPr>
        <w:rPr>
          <w:rFonts w:ascii="Arial" w:hAnsi="Arial" w:cs="Arial"/>
          <w:sz w:val="20"/>
          <w:szCs w:val="20"/>
        </w:rPr>
      </w:pPr>
    </w:p>
    <w:sectPr w:rsidR="006633B8" w:rsidRPr="00376FDC" w:rsidSect="004D1907">
      <w:footerReference w:type="default" r:id="rId11"/>
      <w:pgSz w:w="11906" w:h="16838"/>
      <w:pgMar w:top="143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A27" w:rsidRDefault="009F1A27" w:rsidP="00C76F11">
      <w:r>
        <w:separator/>
      </w:r>
    </w:p>
  </w:endnote>
  <w:endnote w:type="continuationSeparator" w:id="0">
    <w:p w:rsidR="009F1A27" w:rsidRDefault="009F1A27" w:rsidP="00C76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297489"/>
      <w:docPartObj>
        <w:docPartGallery w:val="Page Numbers (Bottom of Page)"/>
        <w:docPartUnique/>
      </w:docPartObj>
    </w:sdtPr>
    <w:sdtEndPr/>
    <w:sdtContent>
      <w:p w:rsidR="00C76F11" w:rsidRDefault="00C76F11">
        <w:pPr>
          <w:pStyle w:val="Zpat"/>
          <w:jc w:val="right"/>
        </w:pPr>
        <w:r>
          <w:fldChar w:fldCharType="begin"/>
        </w:r>
        <w:r>
          <w:instrText>PAGE   \* MERGEFORMAT</w:instrText>
        </w:r>
        <w:r>
          <w:fldChar w:fldCharType="separate"/>
        </w:r>
        <w:r w:rsidR="007B367A">
          <w:rPr>
            <w:noProof/>
          </w:rPr>
          <w:t>1</w:t>
        </w:r>
        <w:r>
          <w:fldChar w:fldCharType="end"/>
        </w:r>
      </w:p>
    </w:sdtContent>
  </w:sdt>
  <w:p w:rsidR="00C76F11" w:rsidRDefault="00C76F1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A27" w:rsidRDefault="009F1A27" w:rsidP="00C76F11">
      <w:r>
        <w:separator/>
      </w:r>
    </w:p>
  </w:footnote>
  <w:footnote w:type="continuationSeparator" w:id="0">
    <w:p w:rsidR="009F1A27" w:rsidRDefault="009F1A27" w:rsidP="00C76F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8104E4C"/>
    <w:multiLevelType w:val="hybridMultilevel"/>
    <w:tmpl w:val="9348AC6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
    <w:nsid w:val="18CE4546"/>
    <w:multiLevelType w:val="hybridMultilevel"/>
    <w:tmpl w:val="9DC2B67E"/>
    <w:lvl w:ilvl="0" w:tplc="04050001">
      <w:start w:val="1"/>
      <w:numFmt w:val="bullet"/>
      <w:lvlText w:val=""/>
      <w:lvlJc w:val="left"/>
      <w:pPr>
        <w:ind w:left="3660" w:hanging="360"/>
      </w:pPr>
      <w:rPr>
        <w:rFonts w:ascii="Symbol" w:hAnsi="Symbol" w:hint="default"/>
      </w:rPr>
    </w:lvl>
    <w:lvl w:ilvl="1" w:tplc="04050003" w:tentative="1">
      <w:start w:val="1"/>
      <w:numFmt w:val="bullet"/>
      <w:lvlText w:val="o"/>
      <w:lvlJc w:val="left"/>
      <w:pPr>
        <w:ind w:left="4380" w:hanging="360"/>
      </w:pPr>
      <w:rPr>
        <w:rFonts w:ascii="Courier New" w:hAnsi="Courier New" w:cs="Courier New" w:hint="default"/>
      </w:rPr>
    </w:lvl>
    <w:lvl w:ilvl="2" w:tplc="04050005" w:tentative="1">
      <w:start w:val="1"/>
      <w:numFmt w:val="bullet"/>
      <w:lvlText w:val=""/>
      <w:lvlJc w:val="left"/>
      <w:pPr>
        <w:ind w:left="5100" w:hanging="360"/>
      </w:pPr>
      <w:rPr>
        <w:rFonts w:ascii="Wingdings" w:hAnsi="Wingdings" w:hint="default"/>
      </w:rPr>
    </w:lvl>
    <w:lvl w:ilvl="3" w:tplc="04050001" w:tentative="1">
      <w:start w:val="1"/>
      <w:numFmt w:val="bullet"/>
      <w:lvlText w:val=""/>
      <w:lvlJc w:val="left"/>
      <w:pPr>
        <w:ind w:left="5820" w:hanging="360"/>
      </w:pPr>
      <w:rPr>
        <w:rFonts w:ascii="Symbol" w:hAnsi="Symbol" w:hint="default"/>
      </w:rPr>
    </w:lvl>
    <w:lvl w:ilvl="4" w:tplc="04050003" w:tentative="1">
      <w:start w:val="1"/>
      <w:numFmt w:val="bullet"/>
      <w:lvlText w:val="o"/>
      <w:lvlJc w:val="left"/>
      <w:pPr>
        <w:ind w:left="6540" w:hanging="360"/>
      </w:pPr>
      <w:rPr>
        <w:rFonts w:ascii="Courier New" w:hAnsi="Courier New" w:cs="Courier New" w:hint="default"/>
      </w:rPr>
    </w:lvl>
    <w:lvl w:ilvl="5" w:tplc="04050005" w:tentative="1">
      <w:start w:val="1"/>
      <w:numFmt w:val="bullet"/>
      <w:lvlText w:val=""/>
      <w:lvlJc w:val="left"/>
      <w:pPr>
        <w:ind w:left="7260" w:hanging="360"/>
      </w:pPr>
      <w:rPr>
        <w:rFonts w:ascii="Wingdings" w:hAnsi="Wingdings" w:hint="default"/>
      </w:rPr>
    </w:lvl>
    <w:lvl w:ilvl="6" w:tplc="04050001" w:tentative="1">
      <w:start w:val="1"/>
      <w:numFmt w:val="bullet"/>
      <w:lvlText w:val=""/>
      <w:lvlJc w:val="left"/>
      <w:pPr>
        <w:ind w:left="7980" w:hanging="360"/>
      </w:pPr>
      <w:rPr>
        <w:rFonts w:ascii="Symbol" w:hAnsi="Symbol" w:hint="default"/>
      </w:rPr>
    </w:lvl>
    <w:lvl w:ilvl="7" w:tplc="04050003" w:tentative="1">
      <w:start w:val="1"/>
      <w:numFmt w:val="bullet"/>
      <w:lvlText w:val="o"/>
      <w:lvlJc w:val="left"/>
      <w:pPr>
        <w:ind w:left="8700" w:hanging="360"/>
      </w:pPr>
      <w:rPr>
        <w:rFonts w:ascii="Courier New" w:hAnsi="Courier New" w:cs="Courier New" w:hint="default"/>
      </w:rPr>
    </w:lvl>
    <w:lvl w:ilvl="8" w:tplc="04050005" w:tentative="1">
      <w:start w:val="1"/>
      <w:numFmt w:val="bullet"/>
      <w:lvlText w:val=""/>
      <w:lvlJc w:val="left"/>
      <w:pPr>
        <w:ind w:left="9420" w:hanging="360"/>
      </w:pPr>
      <w:rPr>
        <w:rFonts w:ascii="Wingdings" w:hAnsi="Wingdings" w:hint="default"/>
      </w:rPr>
    </w:lvl>
  </w:abstractNum>
  <w:abstractNum w:abstractNumId="3">
    <w:nsid w:val="1B4F6988"/>
    <w:multiLevelType w:val="multilevel"/>
    <w:tmpl w:val="F9C80734"/>
    <w:lvl w:ilvl="0">
      <w:start w:val="3"/>
      <w:numFmt w:val="decimal"/>
      <w:lvlText w:val="%1"/>
      <w:lvlJc w:val="left"/>
      <w:pPr>
        <w:tabs>
          <w:tab w:val="num" w:pos="360"/>
        </w:tabs>
        <w:ind w:left="360" w:hanging="360"/>
      </w:pPr>
      <w:rPr>
        <w:rFonts w:hint="default"/>
        <w:u w:val="single"/>
      </w:rPr>
    </w:lvl>
    <w:lvl w:ilvl="1">
      <w:start w:val="5"/>
      <w:numFmt w:val="decimal"/>
      <w:lvlText w:val="%1.%2"/>
      <w:lvlJc w:val="left"/>
      <w:pPr>
        <w:tabs>
          <w:tab w:val="num" w:pos="360"/>
        </w:tabs>
        <w:ind w:left="360" w:hanging="360"/>
      </w:pPr>
      <w:rPr>
        <w:rFonts w:hint="default"/>
        <w:b/>
        <w:bCs/>
        <w:u w:val="non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4">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1F6052F6"/>
    <w:multiLevelType w:val="multilevel"/>
    <w:tmpl w:val="DF0EB94C"/>
    <w:lvl w:ilvl="0">
      <w:start w:val="6"/>
      <w:numFmt w:val="decimal"/>
      <w:lvlText w:val="%1"/>
      <w:lvlJc w:val="left"/>
      <w:pPr>
        <w:ind w:left="375" w:hanging="375"/>
      </w:pPr>
      <w:rPr>
        <w:rFonts w:hint="default"/>
      </w:rPr>
    </w:lvl>
    <w:lvl w:ilvl="1">
      <w:start w:val="1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01571CC"/>
    <w:multiLevelType w:val="hybridMultilevel"/>
    <w:tmpl w:val="C3A07BA0"/>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7">
    <w:nsid w:val="25333E92"/>
    <w:multiLevelType w:val="hybridMultilevel"/>
    <w:tmpl w:val="48AC5766"/>
    <w:lvl w:ilvl="0" w:tplc="7B68A7E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nsid w:val="28963955"/>
    <w:multiLevelType w:val="hybridMultilevel"/>
    <w:tmpl w:val="A5403AA6"/>
    <w:lvl w:ilvl="0" w:tplc="8182F990">
      <w:start w:val="1"/>
      <w:numFmt w:val="decimal"/>
      <w:lvlText w:val="6.%1"/>
      <w:lvlJc w:val="left"/>
      <w:pPr>
        <w:ind w:left="1080" w:hanging="360"/>
      </w:pPr>
      <w:rPr>
        <w:rFonts w:cs="Times New Roman" w:hint="default"/>
        <w:b/>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9">
    <w:nsid w:val="2F4B17C0"/>
    <w:multiLevelType w:val="hybridMultilevel"/>
    <w:tmpl w:val="F70C1844"/>
    <w:lvl w:ilvl="0" w:tplc="D432F95C">
      <w:start w:val="1"/>
      <w:numFmt w:val="bullet"/>
      <w:lvlText w:val="-"/>
      <w:lvlJc w:val="left"/>
      <w:pPr>
        <w:ind w:left="1770" w:hanging="360"/>
      </w:pPr>
      <w:rPr>
        <w:rFonts w:ascii="Arial" w:eastAsia="Times New Roman" w:hAnsi="Arial" w:cs="Arial" w:hint="default"/>
      </w:rPr>
    </w:lvl>
    <w:lvl w:ilvl="1" w:tplc="04050003">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0">
    <w:nsid w:val="334D57E0"/>
    <w:multiLevelType w:val="hybridMultilevel"/>
    <w:tmpl w:val="DDDA7232"/>
    <w:lvl w:ilvl="0" w:tplc="04050001">
      <w:start w:val="1"/>
      <w:numFmt w:val="bullet"/>
      <w:lvlText w:val=""/>
      <w:lvlJc w:val="left"/>
      <w:pPr>
        <w:tabs>
          <w:tab w:val="num" w:pos="1440"/>
        </w:tabs>
        <w:ind w:left="1440" w:hanging="360"/>
      </w:pPr>
      <w:rPr>
        <w:rFonts w:ascii="Symbol" w:hAnsi="Symbol" w:hint="default"/>
      </w:rPr>
    </w:lvl>
    <w:lvl w:ilvl="1" w:tplc="04050003">
      <w:start w:val="1"/>
      <w:numFmt w:val="bullet"/>
      <w:lvlText w:val="o"/>
      <w:lvlJc w:val="left"/>
      <w:pPr>
        <w:tabs>
          <w:tab w:val="num" w:pos="2160"/>
        </w:tabs>
        <w:ind w:left="2160" w:hanging="360"/>
      </w:pPr>
      <w:rPr>
        <w:rFonts w:ascii="Courier New" w:hAnsi="Courier New" w:cs="Courier New" w:hint="default"/>
      </w:rPr>
    </w:lvl>
    <w:lvl w:ilvl="2" w:tplc="04050005">
      <w:start w:val="1"/>
      <w:numFmt w:val="bullet"/>
      <w:lvlText w:val=""/>
      <w:lvlJc w:val="left"/>
      <w:pPr>
        <w:tabs>
          <w:tab w:val="num" w:pos="2880"/>
        </w:tabs>
        <w:ind w:left="2880" w:hanging="360"/>
      </w:pPr>
      <w:rPr>
        <w:rFonts w:ascii="Wingdings" w:hAnsi="Wingdings" w:hint="default"/>
      </w:rPr>
    </w:lvl>
    <w:lvl w:ilvl="3" w:tplc="04050001">
      <w:start w:val="1"/>
      <w:numFmt w:val="bullet"/>
      <w:lvlText w:val=""/>
      <w:lvlJc w:val="left"/>
      <w:pPr>
        <w:tabs>
          <w:tab w:val="num" w:pos="3600"/>
        </w:tabs>
        <w:ind w:left="3600" w:hanging="360"/>
      </w:pPr>
      <w:rPr>
        <w:rFonts w:ascii="Symbol" w:hAnsi="Symbol" w:hint="default"/>
      </w:rPr>
    </w:lvl>
    <w:lvl w:ilvl="4" w:tplc="04050003">
      <w:start w:val="1"/>
      <w:numFmt w:val="bullet"/>
      <w:lvlText w:val="o"/>
      <w:lvlJc w:val="left"/>
      <w:pPr>
        <w:tabs>
          <w:tab w:val="num" w:pos="4320"/>
        </w:tabs>
        <w:ind w:left="4320" w:hanging="360"/>
      </w:pPr>
      <w:rPr>
        <w:rFonts w:ascii="Courier New" w:hAnsi="Courier New" w:hint="default"/>
      </w:rPr>
    </w:lvl>
    <w:lvl w:ilvl="5" w:tplc="04050005">
      <w:start w:val="1"/>
      <w:numFmt w:val="bullet"/>
      <w:lvlText w:val=""/>
      <w:lvlJc w:val="left"/>
      <w:pPr>
        <w:tabs>
          <w:tab w:val="num" w:pos="5040"/>
        </w:tabs>
        <w:ind w:left="5040" w:hanging="360"/>
      </w:pPr>
      <w:rPr>
        <w:rFonts w:ascii="Wingdings" w:hAnsi="Wingdings" w:hint="default"/>
      </w:rPr>
    </w:lvl>
    <w:lvl w:ilvl="6" w:tplc="04050001">
      <w:start w:val="1"/>
      <w:numFmt w:val="bullet"/>
      <w:lvlText w:val=""/>
      <w:lvlJc w:val="left"/>
      <w:pPr>
        <w:tabs>
          <w:tab w:val="num" w:pos="5760"/>
        </w:tabs>
        <w:ind w:left="5760" w:hanging="360"/>
      </w:pPr>
      <w:rPr>
        <w:rFonts w:ascii="Symbol" w:hAnsi="Symbol" w:hint="default"/>
      </w:rPr>
    </w:lvl>
    <w:lvl w:ilvl="7" w:tplc="04050003">
      <w:start w:val="1"/>
      <w:numFmt w:val="bullet"/>
      <w:lvlText w:val="o"/>
      <w:lvlJc w:val="left"/>
      <w:pPr>
        <w:tabs>
          <w:tab w:val="num" w:pos="6480"/>
        </w:tabs>
        <w:ind w:left="6480" w:hanging="360"/>
      </w:pPr>
      <w:rPr>
        <w:rFonts w:ascii="Courier New" w:hAnsi="Courier New" w:hint="default"/>
      </w:rPr>
    </w:lvl>
    <w:lvl w:ilvl="8" w:tplc="04050005">
      <w:start w:val="1"/>
      <w:numFmt w:val="bullet"/>
      <w:lvlText w:val=""/>
      <w:lvlJc w:val="left"/>
      <w:pPr>
        <w:tabs>
          <w:tab w:val="num" w:pos="7200"/>
        </w:tabs>
        <w:ind w:left="7200" w:hanging="360"/>
      </w:pPr>
      <w:rPr>
        <w:rFonts w:ascii="Wingdings" w:hAnsi="Wingdings" w:hint="default"/>
      </w:rPr>
    </w:lvl>
  </w:abstractNum>
  <w:abstractNum w:abstractNumId="11">
    <w:nsid w:val="33A61C77"/>
    <w:multiLevelType w:val="multilevel"/>
    <w:tmpl w:val="737CB752"/>
    <w:lvl w:ilvl="0">
      <w:start w:val="2"/>
      <w:numFmt w:val="decimal"/>
      <w:lvlText w:val="%1"/>
      <w:lvlJc w:val="left"/>
      <w:pPr>
        <w:ind w:left="435" w:hanging="435"/>
      </w:pPr>
      <w:rPr>
        <w:rFonts w:hint="default"/>
      </w:rPr>
    </w:lvl>
    <w:lvl w:ilvl="1">
      <w:start w:val="3"/>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nsid w:val="36E24015"/>
    <w:multiLevelType w:val="hybridMultilevel"/>
    <w:tmpl w:val="5308E9E2"/>
    <w:lvl w:ilvl="0" w:tplc="04050001">
      <w:start w:val="1"/>
      <w:numFmt w:val="bullet"/>
      <w:lvlText w:val=""/>
      <w:lvlJc w:val="left"/>
      <w:pPr>
        <w:ind w:left="780" w:hanging="360"/>
      </w:pPr>
      <w:rPr>
        <w:rFonts w:ascii="Symbol" w:hAnsi="Symbol" w:cs="Symbol" w:hint="default"/>
      </w:rPr>
    </w:lvl>
    <w:lvl w:ilvl="1" w:tplc="04050003">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cs="Wingdings" w:hint="default"/>
      </w:rPr>
    </w:lvl>
    <w:lvl w:ilvl="3" w:tplc="04050001">
      <w:start w:val="1"/>
      <w:numFmt w:val="bullet"/>
      <w:lvlText w:val=""/>
      <w:lvlJc w:val="left"/>
      <w:pPr>
        <w:ind w:left="2940" w:hanging="360"/>
      </w:pPr>
      <w:rPr>
        <w:rFonts w:ascii="Symbol" w:hAnsi="Symbol" w:cs="Symbol" w:hint="default"/>
      </w:rPr>
    </w:lvl>
    <w:lvl w:ilvl="4" w:tplc="04050003">
      <w:start w:val="1"/>
      <w:numFmt w:val="bullet"/>
      <w:lvlText w:val="o"/>
      <w:lvlJc w:val="left"/>
      <w:pPr>
        <w:ind w:left="3660" w:hanging="360"/>
      </w:pPr>
      <w:rPr>
        <w:rFonts w:ascii="Courier New" w:hAnsi="Courier New" w:cs="Courier New" w:hint="default"/>
      </w:rPr>
    </w:lvl>
    <w:lvl w:ilvl="5" w:tplc="04050005">
      <w:start w:val="1"/>
      <w:numFmt w:val="bullet"/>
      <w:lvlText w:val=""/>
      <w:lvlJc w:val="left"/>
      <w:pPr>
        <w:ind w:left="4380" w:hanging="360"/>
      </w:pPr>
      <w:rPr>
        <w:rFonts w:ascii="Wingdings" w:hAnsi="Wingdings" w:cs="Wingdings" w:hint="default"/>
      </w:rPr>
    </w:lvl>
    <w:lvl w:ilvl="6" w:tplc="04050001">
      <w:start w:val="1"/>
      <w:numFmt w:val="bullet"/>
      <w:lvlText w:val=""/>
      <w:lvlJc w:val="left"/>
      <w:pPr>
        <w:ind w:left="5100" w:hanging="360"/>
      </w:pPr>
      <w:rPr>
        <w:rFonts w:ascii="Symbol" w:hAnsi="Symbol" w:cs="Symbol" w:hint="default"/>
      </w:rPr>
    </w:lvl>
    <w:lvl w:ilvl="7" w:tplc="04050003">
      <w:start w:val="1"/>
      <w:numFmt w:val="bullet"/>
      <w:lvlText w:val="o"/>
      <w:lvlJc w:val="left"/>
      <w:pPr>
        <w:ind w:left="5820" w:hanging="360"/>
      </w:pPr>
      <w:rPr>
        <w:rFonts w:ascii="Courier New" w:hAnsi="Courier New" w:cs="Courier New" w:hint="default"/>
      </w:rPr>
    </w:lvl>
    <w:lvl w:ilvl="8" w:tplc="04050005">
      <w:start w:val="1"/>
      <w:numFmt w:val="bullet"/>
      <w:lvlText w:val=""/>
      <w:lvlJc w:val="left"/>
      <w:pPr>
        <w:ind w:left="6540" w:hanging="360"/>
      </w:pPr>
      <w:rPr>
        <w:rFonts w:ascii="Wingdings" w:hAnsi="Wingdings" w:cs="Wingdings" w:hint="default"/>
      </w:rPr>
    </w:lvl>
  </w:abstractNum>
  <w:abstractNum w:abstractNumId="13">
    <w:nsid w:val="373B1A22"/>
    <w:multiLevelType w:val="hybridMultilevel"/>
    <w:tmpl w:val="6A64EEEA"/>
    <w:lvl w:ilvl="0" w:tplc="FFFFFFFF">
      <w:start w:val="10"/>
      <w:numFmt w:val="lowerLetter"/>
      <w:lvlText w:val="%1)"/>
      <w:lvlJc w:val="left"/>
      <w:pPr>
        <w:ind w:left="1764" w:hanging="360"/>
      </w:pPr>
      <w:rPr>
        <w:rFonts w:hint="default"/>
      </w:rPr>
    </w:lvl>
    <w:lvl w:ilvl="1" w:tplc="FFFFFFFF">
      <w:start w:val="1"/>
      <w:numFmt w:val="lowerLetter"/>
      <w:lvlText w:val="%2."/>
      <w:lvlJc w:val="left"/>
      <w:pPr>
        <w:ind w:left="2484" w:hanging="360"/>
      </w:pPr>
    </w:lvl>
    <w:lvl w:ilvl="2" w:tplc="FFFFFFFF">
      <w:start w:val="1"/>
      <w:numFmt w:val="lowerRoman"/>
      <w:lvlText w:val="%3."/>
      <w:lvlJc w:val="right"/>
      <w:pPr>
        <w:ind w:left="3204" w:hanging="180"/>
      </w:pPr>
    </w:lvl>
    <w:lvl w:ilvl="3" w:tplc="FFFFFFFF">
      <w:start w:val="1"/>
      <w:numFmt w:val="decimal"/>
      <w:lvlText w:val="%4."/>
      <w:lvlJc w:val="left"/>
      <w:pPr>
        <w:ind w:left="3924" w:hanging="360"/>
      </w:pPr>
    </w:lvl>
    <w:lvl w:ilvl="4" w:tplc="FFFFFFFF">
      <w:start w:val="1"/>
      <w:numFmt w:val="lowerLetter"/>
      <w:lvlText w:val="%5."/>
      <w:lvlJc w:val="left"/>
      <w:pPr>
        <w:ind w:left="4644" w:hanging="360"/>
      </w:pPr>
    </w:lvl>
    <w:lvl w:ilvl="5" w:tplc="FFFFFFFF">
      <w:start w:val="1"/>
      <w:numFmt w:val="lowerRoman"/>
      <w:lvlText w:val="%6."/>
      <w:lvlJc w:val="right"/>
      <w:pPr>
        <w:ind w:left="5364" w:hanging="180"/>
      </w:pPr>
    </w:lvl>
    <w:lvl w:ilvl="6" w:tplc="FFFFFFFF">
      <w:start w:val="1"/>
      <w:numFmt w:val="decimal"/>
      <w:lvlText w:val="%7."/>
      <w:lvlJc w:val="left"/>
      <w:pPr>
        <w:ind w:left="6084" w:hanging="360"/>
      </w:pPr>
    </w:lvl>
    <w:lvl w:ilvl="7" w:tplc="FFFFFFFF">
      <w:start w:val="1"/>
      <w:numFmt w:val="lowerLetter"/>
      <w:lvlText w:val="%8."/>
      <w:lvlJc w:val="left"/>
      <w:pPr>
        <w:ind w:left="6804" w:hanging="360"/>
      </w:pPr>
    </w:lvl>
    <w:lvl w:ilvl="8" w:tplc="FFFFFFFF">
      <w:start w:val="1"/>
      <w:numFmt w:val="lowerRoman"/>
      <w:lvlText w:val="%9."/>
      <w:lvlJc w:val="right"/>
      <w:pPr>
        <w:ind w:left="7524" w:hanging="180"/>
      </w:pPr>
    </w:lvl>
  </w:abstractNum>
  <w:abstractNum w:abstractNumId="14">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5">
    <w:nsid w:val="3EE35BB8"/>
    <w:multiLevelType w:val="hybridMultilevel"/>
    <w:tmpl w:val="F50C8DDA"/>
    <w:lvl w:ilvl="0" w:tplc="63DA154A">
      <w:start w:val="1"/>
      <w:numFmt w:val="lowerLetter"/>
      <w:lvlText w:val="%1)"/>
      <w:lvlJc w:val="left"/>
      <w:pPr>
        <w:tabs>
          <w:tab w:val="num" w:pos="720"/>
        </w:tabs>
        <w:ind w:left="720" w:hanging="360"/>
      </w:pPr>
      <w:rPr>
        <w:rFonts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start w:val="1"/>
      <w:numFmt w:val="lowerLetter"/>
      <w:lvlText w:val="%5."/>
      <w:lvlJc w:val="left"/>
      <w:pPr>
        <w:tabs>
          <w:tab w:val="num" w:pos="3600"/>
        </w:tabs>
        <w:ind w:left="3600" w:hanging="360"/>
      </w:pPr>
    </w:lvl>
    <w:lvl w:ilvl="5" w:tplc="04050005">
      <w:start w:val="1"/>
      <w:numFmt w:val="lowerRoman"/>
      <w:lvlText w:val="%6."/>
      <w:lvlJc w:val="right"/>
      <w:pPr>
        <w:tabs>
          <w:tab w:val="num" w:pos="4320"/>
        </w:tabs>
        <w:ind w:left="4320" w:hanging="180"/>
      </w:pPr>
    </w:lvl>
    <w:lvl w:ilvl="6" w:tplc="04050001">
      <w:start w:val="1"/>
      <w:numFmt w:val="decimal"/>
      <w:lvlText w:val="%7."/>
      <w:lvlJc w:val="left"/>
      <w:pPr>
        <w:tabs>
          <w:tab w:val="num" w:pos="5040"/>
        </w:tabs>
        <w:ind w:left="5040" w:hanging="360"/>
      </w:pPr>
    </w:lvl>
    <w:lvl w:ilvl="7" w:tplc="04050003">
      <w:start w:val="1"/>
      <w:numFmt w:val="lowerLetter"/>
      <w:lvlText w:val="%8."/>
      <w:lvlJc w:val="left"/>
      <w:pPr>
        <w:tabs>
          <w:tab w:val="num" w:pos="5760"/>
        </w:tabs>
        <w:ind w:left="5760" w:hanging="360"/>
      </w:pPr>
    </w:lvl>
    <w:lvl w:ilvl="8" w:tplc="04050005">
      <w:start w:val="1"/>
      <w:numFmt w:val="lowerRoman"/>
      <w:lvlText w:val="%9."/>
      <w:lvlJc w:val="right"/>
      <w:pPr>
        <w:tabs>
          <w:tab w:val="num" w:pos="6480"/>
        </w:tabs>
        <w:ind w:left="6480" w:hanging="180"/>
      </w:pPr>
    </w:lvl>
  </w:abstractNum>
  <w:abstractNum w:abstractNumId="16">
    <w:nsid w:val="3FB82692"/>
    <w:multiLevelType w:val="multilevel"/>
    <w:tmpl w:val="E87096E8"/>
    <w:lvl w:ilvl="0">
      <w:start w:val="2"/>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nsid w:val="432E6E83"/>
    <w:multiLevelType w:val="hybridMultilevel"/>
    <w:tmpl w:val="C1847050"/>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8">
    <w:nsid w:val="4CAE7C0A"/>
    <w:multiLevelType w:val="hybridMultilevel"/>
    <w:tmpl w:val="465A7EDE"/>
    <w:lvl w:ilvl="0" w:tplc="B1EC35CA">
      <w:start w:val="1"/>
      <w:numFmt w:val="lowerLetter"/>
      <w:lvlText w:val="%1)"/>
      <w:lvlJc w:val="left"/>
      <w:pPr>
        <w:ind w:left="1080" w:hanging="360"/>
      </w:pPr>
      <w:rPr>
        <w:rFonts w:hint="default"/>
        <w:b/>
        <w:bCs/>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nsid w:val="4DBE2713"/>
    <w:multiLevelType w:val="multilevel"/>
    <w:tmpl w:val="83F60016"/>
    <w:lvl w:ilvl="0">
      <w:start w:val="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1">
    <w:nsid w:val="55EA3FA6"/>
    <w:multiLevelType w:val="hybridMultilevel"/>
    <w:tmpl w:val="1E40DDCA"/>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2">
    <w:nsid w:val="5A117C81"/>
    <w:multiLevelType w:val="hybridMultilevel"/>
    <w:tmpl w:val="7ADAA2A8"/>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3">
    <w:nsid w:val="5A581CD7"/>
    <w:multiLevelType w:val="hybridMultilevel"/>
    <w:tmpl w:val="4D2A99E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4">
    <w:nsid w:val="604A42CD"/>
    <w:multiLevelType w:val="hybridMultilevel"/>
    <w:tmpl w:val="CE787B1E"/>
    <w:lvl w:ilvl="0" w:tplc="04050003">
      <w:start w:val="1"/>
      <w:numFmt w:val="bullet"/>
      <w:lvlText w:val="o"/>
      <w:lvlJc w:val="left"/>
      <w:pPr>
        <w:tabs>
          <w:tab w:val="num" w:pos="721"/>
        </w:tabs>
        <w:ind w:left="721" w:hanging="360"/>
      </w:pPr>
      <w:rPr>
        <w:rFonts w:ascii="Courier New" w:hAnsi="Courier New" w:cs="Courier New" w:hint="default"/>
      </w:rPr>
    </w:lvl>
    <w:lvl w:ilvl="1" w:tplc="04050003">
      <w:start w:val="1"/>
      <w:numFmt w:val="bullet"/>
      <w:lvlText w:val="o"/>
      <w:lvlJc w:val="left"/>
      <w:pPr>
        <w:tabs>
          <w:tab w:val="num" w:pos="1441"/>
        </w:tabs>
        <w:ind w:left="1441" w:hanging="360"/>
      </w:pPr>
      <w:rPr>
        <w:rFonts w:ascii="Courier New" w:hAnsi="Courier New" w:cs="Courier New" w:hint="default"/>
      </w:rPr>
    </w:lvl>
    <w:lvl w:ilvl="2" w:tplc="04050005">
      <w:start w:val="1"/>
      <w:numFmt w:val="bullet"/>
      <w:lvlText w:val=""/>
      <w:lvlJc w:val="left"/>
      <w:pPr>
        <w:tabs>
          <w:tab w:val="num" w:pos="2161"/>
        </w:tabs>
        <w:ind w:left="2161" w:hanging="360"/>
      </w:pPr>
      <w:rPr>
        <w:rFonts w:ascii="Wingdings" w:hAnsi="Wingdings" w:cs="Wingdings" w:hint="default"/>
      </w:rPr>
    </w:lvl>
    <w:lvl w:ilvl="3" w:tplc="04050001">
      <w:start w:val="1"/>
      <w:numFmt w:val="bullet"/>
      <w:lvlText w:val=""/>
      <w:lvlJc w:val="left"/>
      <w:pPr>
        <w:tabs>
          <w:tab w:val="num" w:pos="2881"/>
        </w:tabs>
        <w:ind w:left="2881" w:hanging="360"/>
      </w:pPr>
      <w:rPr>
        <w:rFonts w:ascii="Symbol" w:hAnsi="Symbol" w:cs="Symbol" w:hint="default"/>
      </w:rPr>
    </w:lvl>
    <w:lvl w:ilvl="4" w:tplc="04050003">
      <w:start w:val="1"/>
      <w:numFmt w:val="bullet"/>
      <w:lvlText w:val="o"/>
      <w:lvlJc w:val="left"/>
      <w:pPr>
        <w:tabs>
          <w:tab w:val="num" w:pos="3601"/>
        </w:tabs>
        <w:ind w:left="3601" w:hanging="360"/>
      </w:pPr>
      <w:rPr>
        <w:rFonts w:ascii="Courier New" w:hAnsi="Courier New" w:cs="Courier New" w:hint="default"/>
      </w:rPr>
    </w:lvl>
    <w:lvl w:ilvl="5" w:tplc="04050005">
      <w:start w:val="1"/>
      <w:numFmt w:val="bullet"/>
      <w:lvlText w:val=""/>
      <w:lvlJc w:val="left"/>
      <w:pPr>
        <w:tabs>
          <w:tab w:val="num" w:pos="4321"/>
        </w:tabs>
        <w:ind w:left="4321" w:hanging="360"/>
      </w:pPr>
      <w:rPr>
        <w:rFonts w:ascii="Wingdings" w:hAnsi="Wingdings" w:cs="Wingdings" w:hint="default"/>
      </w:rPr>
    </w:lvl>
    <w:lvl w:ilvl="6" w:tplc="04050001">
      <w:start w:val="1"/>
      <w:numFmt w:val="bullet"/>
      <w:lvlText w:val=""/>
      <w:lvlJc w:val="left"/>
      <w:pPr>
        <w:tabs>
          <w:tab w:val="num" w:pos="5041"/>
        </w:tabs>
        <w:ind w:left="5041" w:hanging="360"/>
      </w:pPr>
      <w:rPr>
        <w:rFonts w:ascii="Symbol" w:hAnsi="Symbol" w:cs="Symbol" w:hint="default"/>
      </w:rPr>
    </w:lvl>
    <w:lvl w:ilvl="7" w:tplc="04050003">
      <w:start w:val="1"/>
      <w:numFmt w:val="bullet"/>
      <w:lvlText w:val="o"/>
      <w:lvlJc w:val="left"/>
      <w:pPr>
        <w:tabs>
          <w:tab w:val="num" w:pos="5761"/>
        </w:tabs>
        <w:ind w:left="5761" w:hanging="360"/>
      </w:pPr>
      <w:rPr>
        <w:rFonts w:ascii="Courier New" w:hAnsi="Courier New" w:cs="Courier New" w:hint="default"/>
      </w:rPr>
    </w:lvl>
    <w:lvl w:ilvl="8" w:tplc="04050005">
      <w:start w:val="1"/>
      <w:numFmt w:val="bullet"/>
      <w:lvlText w:val=""/>
      <w:lvlJc w:val="left"/>
      <w:pPr>
        <w:tabs>
          <w:tab w:val="num" w:pos="6481"/>
        </w:tabs>
        <w:ind w:left="6481" w:hanging="360"/>
      </w:pPr>
      <w:rPr>
        <w:rFonts w:ascii="Wingdings" w:hAnsi="Wingdings" w:cs="Wingdings" w:hint="default"/>
      </w:rPr>
    </w:lvl>
  </w:abstractNum>
  <w:abstractNum w:abstractNumId="25">
    <w:nsid w:val="6504202F"/>
    <w:multiLevelType w:val="multilevel"/>
    <w:tmpl w:val="4F5C09D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7">
    <w:nsid w:val="6BC77C55"/>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6C497EFF"/>
    <w:multiLevelType w:val="hybridMultilevel"/>
    <w:tmpl w:val="95E4D142"/>
    <w:lvl w:ilvl="0" w:tplc="0405000B">
      <w:start w:val="1"/>
      <w:numFmt w:val="bullet"/>
      <w:lvlText w:val=""/>
      <w:lvlJc w:val="left"/>
      <w:pPr>
        <w:ind w:left="1922" w:hanging="360"/>
      </w:pPr>
      <w:rPr>
        <w:rFonts w:ascii="Wingdings" w:hAnsi="Wingdings" w:cs="Wingdings" w:hint="default"/>
      </w:rPr>
    </w:lvl>
    <w:lvl w:ilvl="1" w:tplc="04050003">
      <w:start w:val="1"/>
      <w:numFmt w:val="bullet"/>
      <w:lvlText w:val="o"/>
      <w:lvlJc w:val="left"/>
      <w:pPr>
        <w:ind w:left="2642" w:hanging="360"/>
      </w:pPr>
      <w:rPr>
        <w:rFonts w:ascii="Courier New" w:hAnsi="Courier New" w:cs="Courier New" w:hint="default"/>
      </w:rPr>
    </w:lvl>
    <w:lvl w:ilvl="2" w:tplc="04050005">
      <w:start w:val="1"/>
      <w:numFmt w:val="bullet"/>
      <w:lvlText w:val=""/>
      <w:lvlJc w:val="left"/>
      <w:pPr>
        <w:ind w:left="3362" w:hanging="360"/>
      </w:pPr>
      <w:rPr>
        <w:rFonts w:ascii="Wingdings" w:hAnsi="Wingdings" w:cs="Wingdings" w:hint="default"/>
      </w:rPr>
    </w:lvl>
    <w:lvl w:ilvl="3" w:tplc="04050001">
      <w:start w:val="1"/>
      <w:numFmt w:val="bullet"/>
      <w:lvlText w:val=""/>
      <w:lvlJc w:val="left"/>
      <w:pPr>
        <w:ind w:left="4082" w:hanging="360"/>
      </w:pPr>
      <w:rPr>
        <w:rFonts w:ascii="Symbol" w:hAnsi="Symbol" w:cs="Symbol" w:hint="default"/>
      </w:rPr>
    </w:lvl>
    <w:lvl w:ilvl="4" w:tplc="04050003">
      <w:start w:val="1"/>
      <w:numFmt w:val="bullet"/>
      <w:lvlText w:val="o"/>
      <w:lvlJc w:val="left"/>
      <w:pPr>
        <w:ind w:left="4802" w:hanging="360"/>
      </w:pPr>
      <w:rPr>
        <w:rFonts w:ascii="Courier New" w:hAnsi="Courier New" w:cs="Courier New" w:hint="default"/>
      </w:rPr>
    </w:lvl>
    <w:lvl w:ilvl="5" w:tplc="04050005">
      <w:start w:val="1"/>
      <w:numFmt w:val="bullet"/>
      <w:lvlText w:val=""/>
      <w:lvlJc w:val="left"/>
      <w:pPr>
        <w:ind w:left="5522" w:hanging="360"/>
      </w:pPr>
      <w:rPr>
        <w:rFonts w:ascii="Wingdings" w:hAnsi="Wingdings" w:cs="Wingdings" w:hint="default"/>
      </w:rPr>
    </w:lvl>
    <w:lvl w:ilvl="6" w:tplc="04050001">
      <w:start w:val="1"/>
      <w:numFmt w:val="bullet"/>
      <w:lvlText w:val=""/>
      <w:lvlJc w:val="left"/>
      <w:pPr>
        <w:ind w:left="6242" w:hanging="360"/>
      </w:pPr>
      <w:rPr>
        <w:rFonts w:ascii="Symbol" w:hAnsi="Symbol" w:cs="Symbol" w:hint="default"/>
      </w:rPr>
    </w:lvl>
    <w:lvl w:ilvl="7" w:tplc="04050003">
      <w:start w:val="1"/>
      <w:numFmt w:val="bullet"/>
      <w:lvlText w:val="o"/>
      <w:lvlJc w:val="left"/>
      <w:pPr>
        <w:ind w:left="6962" w:hanging="360"/>
      </w:pPr>
      <w:rPr>
        <w:rFonts w:ascii="Courier New" w:hAnsi="Courier New" w:cs="Courier New" w:hint="default"/>
      </w:rPr>
    </w:lvl>
    <w:lvl w:ilvl="8" w:tplc="04050005">
      <w:start w:val="1"/>
      <w:numFmt w:val="bullet"/>
      <w:lvlText w:val=""/>
      <w:lvlJc w:val="left"/>
      <w:pPr>
        <w:ind w:left="7682" w:hanging="360"/>
      </w:pPr>
      <w:rPr>
        <w:rFonts w:ascii="Wingdings" w:hAnsi="Wingdings" w:cs="Wingdings" w:hint="default"/>
      </w:rPr>
    </w:lvl>
  </w:abstractNum>
  <w:abstractNum w:abstractNumId="29">
    <w:nsid w:val="78A07723"/>
    <w:multiLevelType w:val="multilevel"/>
    <w:tmpl w:val="0BDC699A"/>
    <w:lvl w:ilvl="0">
      <w:start w:val="1"/>
      <w:numFmt w:val="decimal"/>
      <w:lvlText w:val="%1."/>
      <w:lvlJc w:val="left"/>
      <w:pPr>
        <w:tabs>
          <w:tab w:val="num" w:pos="360"/>
        </w:tabs>
        <w:ind w:left="360" w:hanging="360"/>
      </w:pPr>
      <w:rPr>
        <w:rFonts w:cs="Times New Roman" w:hint="default"/>
        <w:sz w:val="26"/>
        <w:szCs w:val="26"/>
      </w:rPr>
    </w:lvl>
    <w:lvl w:ilvl="1">
      <w:start w:val="1"/>
      <w:numFmt w:val="decimal"/>
      <w:isLgl/>
      <w:lvlText w:val="%1.%2"/>
      <w:lvlJc w:val="left"/>
      <w:pPr>
        <w:tabs>
          <w:tab w:val="num" w:pos="480"/>
        </w:tabs>
        <w:ind w:left="480" w:hanging="480"/>
      </w:pPr>
      <w:rPr>
        <w:rFonts w:ascii="Arial" w:hAnsi="Arial" w:cs="Arial" w:hint="default"/>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num w:numId="1">
    <w:abstractNumId w:val="4"/>
  </w:num>
  <w:num w:numId="2">
    <w:abstractNumId w:val="14"/>
  </w:num>
  <w:num w:numId="3">
    <w:abstractNumId w:val="20"/>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3"/>
  </w:num>
  <w:num w:numId="17">
    <w:abstractNumId w:val="18"/>
  </w:num>
  <w:num w:numId="18">
    <w:abstractNumId w:val="26"/>
  </w:num>
  <w:num w:numId="19">
    <w:abstractNumId w:val="24"/>
  </w:num>
  <w:num w:numId="20">
    <w:abstractNumId w:val="12"/>
  </w:num>
  <w:num w:numId="21">
    <w:abstractNumId w:val="3"/>
  </w:num>
  <w:num w:numId="22">
    <w:abstractNumId w:val="17"/>
  </w:num>
  <w:num w:numId="23">
    <w:abstractNumId w:val="27"/>
  </w:num>
  <w:num w:numId="24">
    <w:abstractNumId w:val="22"/>
  </w:num>
  <w:num w:numId="25">
    <w:abstractNumId w:val="6"/>
  </w:num>
  <w:num w:numId="26">
    <w:abstractNumId w:val="21"/>
  </w:num>
  <w:num w:numId="27">
    <w:abstractNumId w:val="1"/>
  </w:num>
  <w:num w:numId="28">
    <w:abstractNumId w:val="28"/>
  </w:num>
  <w:num w:numId="29">
    <w:abstractNumId w:val="23"/>
  </w:num>
  <w:num w:numId="30">
    <w:abstractNumId w:val="25"/>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1"/>
  </w:num>
  <w:num w:numId="34">
    <w:abstractNumId w:val="4"/>
  </w:num>
  <w:num w:numId="35">
    <w:abstractNumId w:val="29"/>
  </w:num>
  <w:num w:numId="36">
    <w:abstractNumId w:val="8"/>
  </w:num>
  <w:num w:numId="37">
    <w:abstractNumId w:val="7"/>
  </w:num>
  <w:num w:numId="38">
    <w:abstractNumId w:val="5"/>
  </w:num>
  <w:num w:numId="39">
    <w:abstractNumId w:val="19"/>
  </w:num>
  <w:num w:numId="40">
    <w:abstractNumId w:val="0"/>
  </w:num>
  <w:num w:numId="41">
    <w:abstractNumId w:val="2"/>
  </w:num>
  <w:num w:numId="42">
    <w:abstractNumId w:val="9"/>
  </w:num>
  <w:num w:numId="43">
    <w:abstractNumId w:val="10"/>
  </w:num>
  <w:num w:numId="44">
    <w:abstractNumId w:val="4"/>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BCF"/>
    <w:rsid w:val="0002454F"/>
    <w:rsid w:val="000738AD"/>
    <w:rsid w:val="00092064"/>
    <w:rsid w:val="000921DB"/>
    <w:rsid w:val="000B6E18"/>
    <w:rsid w:val="000F14D6"/>
    <w:rsid w:val="000F4DBD"/>
    <w:rsid w:val="001400A2"/>
    <w:rsid w:val="001547CB"/>
    <w:rsid w:val="001831D3"/>
    <w:rsid w:val="0019654B"/>
    <w:rsid w:val="001E3E4E"/>
    <w:rsid w:val="00231C69"/>
    <w:rsid w:val="002334F1"/>
    <w:rsid w:val="00254B67"/>
    <w:rsid w:val="0027129A"/>
    <w:rsid w:val="002730E3"/>
    <w:rsid w:val="002B68B3"/>
    <w:rsid w:val="002D01B4"/>
    <w:rsid w:val="002E39DA"/>
    <w:rsid w:val="002E3A49"/>
    <w:rsid w:val="002F6E91"/>
    <w:rsid w:val="00310251"/>
    <w:rsid w:val="0031200B"/>
    <w:rsid w:val="00317A25"/>
    <w:rsid w:val="00342829"/>
    <w:rsid w:val="00352C76"/>
    <w:rsid w:val="003740A0"/>
    <w:rsid w:val="0037442A"/>
    <w:rsid w:val="00376FDC"/>
    <w:rsid w:val="00391330"/>
    <w:rsid w:val="003A7981"/>
    <w:rsid w:val="003B4DCE"/>
    <w:rsid w:val="003C0DE5"/>
    <w:rsid w:val="003C4B26"/>
    <w:rsid w:val="003E2FF9"/>
    <w:rsid w:val="00445C6D"/>
    <w:rsid w:val="00451FB1"/>
    <w:rsid w:val="00463451"/>
    <w:rsid w:val="0046348C"/>
    <w:rsid w:val="004B02A9"/>
    <w:rsid w:val="004B79F5"/>
    <w:rsid w:val="004B7BC4"/>
    <w:rsid w:val="004C2218"/>
    <w:rsid w:val="004D1907"/>
    <w:rsid w:val="004D287D"/>
    <w:rsid w:val="004D6727"/>
    <w:rsid w:val="004E2F40"/>
    <w:rsid w:val="00503186"/>
    <w:rsid w:val="00516178"/>
    <w:rsid w:val="00535785"/>
    <w:rsid w:val="0056027E"/>
    <w:rsid w:val="00563C36"/>
    <w:rsid w:val="005728DE"/>
    <w:rsid w:val="00584109"/>
    <w:rsid w:val="005852C0"/>
    <w:rsid w:val="00594CDA"/>
    <w:rsid w:val="005A3608"/>
    <w:rsid w:val="005B08BC"/>
    <w:rsid w:val="005B7FCF"/>
    <w:rsid w:val="005D0401"/>
    <w:rsid w:val="005F7027"/>
    <w:rsid w:val="005F76A5"/>
    <w:rsid w:val="0060638E"/>
    <w:rsid w:val="006633B8"/>
    <w:rsid w:val="00690ACA"/>
    <w:rsid w:val="00691E7B"/>
    <w:rsid w:val="006D0A2F"/>
    <w:rsid w:val="006E3361"/>
    <w:rsid w:val="00704134"/>
    <w:rsid w:val="00736574"/>
    <w:rsid w:val="00736D65"/>
    <w:rsid w:val="00741606"/>
    <w:rsid w:val="0075360D"/>
    <w:rsid w:val="00753B53"/>
    <w:rsid w:val="007735DF"/>
    <w:rsid w:val="0078073A"/>
    <w:rsid w:val="0079418D"/>
    <w:rsid w:val="007B367A"/>
    <w:rsid w:val="007C5AB7"/>
    <w:rsid w:val="007C7391"/>
    <w:rsid w:val="007F0610"/>
    <w:rsid w:val="008058CC"/>
    <w:rsid w:val="00826346"/>
    <w:rsid w:val="008270C3"/>
    <w:rsid w:val="008277F9"/>
    <w:rsid w:val="008618FD"/>
    <w:rsid w:val="00890F91"/>
    <w:rsid w:val="00892824"/>
    <w:rsid w:val="008E6F4B"/>
    <w:rsid w:val="008E7848"/>
    <w:rsid w:val="008E7849"/>
    <w:rsid w:val="009406E1"/>
    <w:rsid w:val="009424C2"/>
    <w:rsid w:val="009436A7"/>
    <w:rsid w:val="00990840"/>
    <w:rsid w:val="009A0CB5"/>
    <w:rsid w:val="009A3C74"/>
    <w:rsid w:val="009B5B47"/>
    <w:rsid w:val="009C2211"/>
    <w:rsid w:val="009D1923"/>
    <w:rsid w:val="009D4B80"/>
    <w:rsid w:val="009F1A27"/>
    <w:rsid w:val="00A139FA"/>
    <w:rsid w:val="00A36314"/>
    <w:rsid w:val="00A36BDF"/>
    <w:rsid w:val="00A430C0"/>
    <w:rsid w:val="00AB7499"/>
    <w:rsid w:val="00B240F7"/>
    <w:rsid w:val="00B520DD"/>
    <w:rsid w:val="00B77D55"/>
    <w:rsid w:val="00B8280C"/>
    <w:rsid w:val="00BB330B"/>
    <w:rsid w:val="00BC3491"/>
    <w:rsid w:val="00BC6666"/>
    <w:rsid w:val="00BD023C"/>
    <w:rsid w:val="00BD5335"/>
    <w:rsid w:val="00BE3A37"/>
    <w:rsid w:val="00BF43DF"/>
    <w:rsid w:val="00C12C00"/>
    <w:rsid w:val="00C24EC7"/>
    <w:rsid w:val="00C267F3"/>
    <w:rsid w:val="00C42A43"/>
    <w:rsid w:val="00C7261B"/>
    <w:rsid w:val="00C74BCF"/>
    <w:rsid w:val="00C76F11"/>
    <w:rsid w:val="00C85E8F"/>
    <w:rsid w:val="00CA0F93"/>
    <w:rsid w:val="00CA4457"/>
    <w:rsid w:val="00CD553B"/>
    <w:rsid w:val="00D20787"/>
    <w:rsid w:val="00D3591E"/>
    <w:rsid w:val="00D4004D"/>
    <w:rsid w:val="00D7309C"/>
    <w:rsid w:val="00D83B9E"/>
    <w:rsid w:val="00DF5ED3"/>
    <w:rsid w:val="00DF7153"/>
    <w:rsid w:val="00E107D7"/>
    <w:rsid w:val="00E35E07"/>
    <w:rsid w:val="00E5121F"/>
    <w:rsid w:val="00E62611"/>
    <w:rsid w:val="00E970D3"/>
    <w:rsid w:val="00EB285B"/>
    <w:rsid w:val="00F15E58"/>
    <w:rsid w:val="00F16CCA"/>
    <w:rsid w:val="00F842CB"/>
    <w:rsid w:val="00F90095"/>
    <w:rsid w:val="00F93996"/>
    <w:rsid w:val="00F96F83"/>
    <w:rsid w:val="00FD2DC3"/>
    <w:rsid w:val="00FE3306"/>
    <w:rsid w:val="00FE66C0"/>
    <w:rsid w:val="00FF16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39"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93996"/>
    <w:pPr>
      <w:jc w:val="both"/>
    </w:pPr>
    <w:rPr>
      <w:rFonts w:cs="Calibri"/>
      <w:lang w:eastAsia="en-US"/>
    </w:rPr>
  </w:style>
  <w:style w:type="paragraph" w:styleId="Nadpis1">
    <w:name w:val="heading 1"/>
    <w:aliases w:val="Úroveň 1."/>
    <w:basedOn w:val="Normln"/>
    <w:next w:val="Normln"/>
    <w:link w:val="Nadpis1Char"/>
    <w:qFormat/>
    <w:rsid w:val="00376FDC"/>
    <w:pPr>
      <w:keepNext/>
      <w:numPr>
        <w:numId w:val="1"/>
      </w:numPr>
      <w:spacing w:before="360"/>
      <w:ind w:left="17"/>
      <w:outlineLvl w:val="0"/>
    </w:pPr>
    <w:rPr>
      <w:rFonts w:ascii="Arial" w:eastAsia="Times New Roman" w:hAnsi="Arial" w:cs="Arial"/>
      <w:b/>
      <w:bCs/>
      <w:kern w:val="32"/>
      <w:sz w:val="24"/>
      <w:szCs w:val="24"/>
      <w:lang w:eastAsia="cs-CZ"/>
    </w:rPr>
  </w:style>
  <w:style w:type="paragraph" w:styleId="Nadpis2">
    <w:name w:val="heading 2"/>
    <w:aliases w:val="Úroveň 1.1"/>
    <w:basedOn w:val="Normln"/>
    <w:next w:val="Normln"/>
    <w:link w:val="Nadpis2Char"/>
    <w:qFormat/>
    <w:rsid w:val="00376FDC"/>
    <w:pPr>
      <w:numPr>
        <w:ilvl w:val="1"/>
        <w:numId w:val="1"/>
      </w:numPr>
      <w:spacing w:before="240"/>
      <w:outlineLvl w:val="1"/>
    </w:pPr>
    <w:rPr>
      <w:rFonts w:ascii="Arial" w:eastAsia="Times New Roman" w:hAnsi="Arial" w:cs="Arial"/>
      <w:b/>
      <w:bCs/>
      <w:sz w:val="20"/>
      <w:szCs w:val="20"/>
      <w:lang w:eastAsia="cs-CZ"/>
    </w:rPr>
  </w:style>
  <w:style w:type="paragraph" w:styleId="Nadpis3">
    <w:name w:val="heading 3"/>
    <w:basedOn w:val="Normln"/>
    <w:next w:val="Normln"/>
    <w:link w:val="Nadpis3Char"/>
    <w:uiPriority w:val="99"/>
    <w:qFormat/>
    <w:rsid w:val="00376FDC"/>
    <w:pPr>
      <w:keepNext/>
      <w:tabs>
        <w:tab w:val="num" w:pos="767"/>
      </w:tabs>
      <w:spacing w:before="240" w:after="60"/>
      <w:ind w:left="767" w:hanging="720"/>
      <w:outlineLvl w:val="2"/>
    </w:pPr>
    <w:rPr>
      <w:rFonts w:ascii="Arial" w:eastAsia="Times New Roman" w:hAnsi="Arial" w:cs="Arial"/>
      <w:sz w:val="20"/>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Úroveň 1. Char"/>
    <w:basedOn w:val="Standardnpsmoodstavce"/>
    <w:link w:val="Nadpis1"/>
    <w:uiPriority w:val="99"/>
    <w:locked/>
    <w:rsid w:val="00376FDC"/>
    <w:rPr>
      <w:rFonts w:ascii="Arial" w:hAnsi="Arial" w:cs="Arial"/>
      <w:b/>
      <w:bCs/>
      <w:kern w:val="32"/>
      <w:sz w:val="24"/>
      <w:szCs w:val="24"/>
    </w:rPr>
  </w:style>
  <w:style w:type="character" w:customStyle="1" w:styleId="Nadpis2Char">
    <w:name w:val="Nadpis 2 Char"/>
    <w:aliases w:val="Úroveň 1.1 Char"/>
    <w:basedOn w:val="Standardnpsmoodstavce"/>
    <w:link w:val="Nadpis2"/>
    <w:uiPriority w:val="99"/>
    <w:locked/>
    <w:rsid w:val="00376FDC"/>
    <w:rPr>
      <w:rFonts w:ascii="Arial" w:hAnsi="Arial" w:cs="Arial"/>
      <w:b/>
      <w:bCs/>
    </w:rPr>
  </w:style>
  <w:style w:type="character" w:customStyle="1" w:styleId="Nadpis3Char">
    <w:name w:val="Nadpis 3 Char"/>
    <w:basedOn w:val="Standardnpsmoodstavce"/>
    <w:link w:val="Nadpis3"/>
    <w:uiPriority w:val="99"/>
    <w:locked/>
    <w:rsid w:val="00376FDC"/>
    <w:rPr>
      <w:rFonts w:ascii="Arial" w:hAnsi="Arial" w:cs="Arial"/>
      <w:u w:val="single"/>
    </w:rPr>
  </w:style>
  <w:style w:type="paragraph" w:styleId="Obsah1">
    <w:name w:val="toc 1"/>
    <w:basedOn w:val="Normln"/>
    <w:next w:val="Normln"/>
    <w:autoRedefine/>
    <w:uiPriority w:val="39"/>
    <w:rsid w:val="00376FDC"/>
    <w:pPr>
      <w:tabs>
        <w:tab w:val="right" w:leader="dot" w:pos="9062"/>
      </w:tabs>
      <w:jc w:val="center"/>
    </w:pPr>
    <w:rPr>
      <w:rFonts w:ascii="Arial" w:eastAsia="Times New Roman" w:hAnsi="Arial" w:cs="Arial"/>
      <w:sz w:val="20"/>
      <w:szCs w:val="20"/>
      <w:lang w:eastAsia="cs-CZ"/>
    </w:rPr>
  </w:style>
  <w:style w:type="paragraph" w:styleId="Obsah2">
    <w:name w:val="toc 2"/>
    <w:basedOn w:val="Normln"/>
    <w:next w:val="Normln"/>
    <w:autoRedefine/>
    <w:uiPriority w:val="39"/>
    <w:rsid w:val="00376FDC"/>
    <w:pPr>
      <w:ind w:left="198"/>
    </w:pPr>
    <w:rPr>
      <w:rFonts w:ascii="Arial" w:eastAsia="Times New Roman" w:hAnsi="Arial" w:cs="Arial"/>
      <w:sz w:val="20"/>
      <w:szCs w:val="20"/>
      <w:lang w:eastAsia="cs-CZ"/>
    </w:rPr>
  </w:style>
  <w:style w:type="paragraph" w:customStyle="1" w:styleId="Odrky-psmena">
    <w:name w:val="Odrážky - písmena"/>
    <w:basedOn w:val="Normln"/>
    <w:link w:val="Odrky-psmenaCharChar"/>
    <w:rsid w:val="00376FDC"/>
    <w:pPr>
      <w:numPr>
        <w:numId w:val="6"/>
      </w:numPr>
    </w:pPr>
    <w:rPr>
      <w:rFonts w:ascii="Arial" w:hAnsi="Arial" w:cs="Arial"/>
      <w:sz w:val="20"/>
      <w:szCs w:val="20"/>
      <w:lang w:eastAsia="cs-CZ"/>
    </w:rPr>
  </w:style>
  <w:style w:type="paragraph" w:customStyle="1" w:styleId="Odrky2rove">
    <w:name w:val="Odrážky 2 úroveň"/>
    <w:basedOn w:val="Normln"/>
    <w:rsid w:val="00376FDC"/>
    <w:pPr>
      <w:numPr>
        <w:ilvl w:val="1"/>
        <w:numId w:val="6"/>
      </w:numPr>
    </w:pPr>
    <w:rPr>
      <w:rFonts w:ascii="Arial" w:eastAsia="Times New Roman" w:hAnsi="Arial" w:cs="Arial"/>
      <w:sz w:val="20"/>
      <w:szCs w:val="20"/>
      <w:lang w:eastAsia="cs-CZ"/>
    </w:rPr>
  </w:style>
  <w:style w:type="paragraph" w:customStyle="1" w:styleId="lnek">
    <w:name w:val="Článek"/>
    <w:basedOn w:val="Normln"/>
    <w:next w:val="Normln"/>
    <w:uiPriority w:val="99"/>
    <w:rsid w:val="00376FDC"/>
    <w:pPr>
      <w:overflowPunct w:val="0"/>
      <w:autoSpaceDE w:val="0"/>
      <w:autoSpaceDN w:val="0"/>
      <w:adjustRightInd w:val="0"/>
      <w:spacing w:before="360"/>
      <w:ind w:left="15" w:firstLine="2"/>
      <w:jc w:val="center"/>
      <w:textAlignment w:val="baseline"/>
      <w:outlineLvl w:val="0"/>
    </w:pPr>
    <w:rPr>
      <w:rFonts w:ascii="Arial" w:eastAsia="Times New Roman" w:hAnsi="Arial" w:cs="Arial"/>
      <w:b/>
      <w:bCs/>
      <w:sz w:val="28"/>
      <w:szCs w:val="28"/>
      <w:lang w:eastAsia="cs-CZ"/>
    </w:rPr>
  </w:style>
  <w:style w:type="paragraph" w:customStyle="1" w:styleId="Odstavec2">
    <w:name w:val="Odstavec 2"/>
    <w:basedOn w:val="Normln"/>
    <w:uiPriority w:val="99"/>
    <w:rsid w:val="00376FDC"/>
    <w:pPr>
      <w:tabs>
        <w:tab w:val="num" w:pos="567"/>
      </w:tabs>
      <w:overflowPunct w:val="0"/>
      <w:autoSpaceDE w:val="0"/>
      <w:autoSpaceDN w:val="0"/>
      <w:adjustRightInd w:val="0"/>
      <w:spacing w:before="120"/>
      <w:ind w:left="567" w:hanging="550"/>
      <w:textAlignment w:val="baseline"/>
      <w:outlineLvl w:val="1"/>
    </w:pPr>
    <w:rPr>
      <w:rFonts w:ascii="Arial" w:eastAsia="Times New Roman" w:hAnsi="Arial" w:cs="Arial"/>
      <w:sz w:val="20"/>
      <w:szCs w:val="20"/>
      <w:lang w:eastAsia="cs-CZ"/>
    </w:rPr>
  </w:style>
  <w:style w:type="paragraph" w:customStyle="1" w:styleId="Odstavec3">
    <w:name w:val="Odstavec 3"/>
    <w:basedOn w:val="Odstavec2"/>
    <w:uiPriority w:val="99"/>
    <w:rsid w:val="00376FDC"/>
    <w:pPr>
      <w:numPr>
        <w:ilvl w:val="2"/>
      </w:numPr>
      <w:tabs>
        <w:tab w:val="num" w:pos="567"/>
        <w:tab w:val="num" w:pos="900"/>
      </w:tabs>
      <w:ind w:left="900" w:hanging="868"/>
      <w:outlineLvl w:val="2"/>
    </w:pPr>
  </w:style>
  <w:style w:type="paragraph" w:customStyle="1" w:styleId="Odrky-rky">
    <w:name w:val="Odrážky - čárky"/>
    <w:basedOn w:val="Normln"/>
    <w:uiPriority w:val="99"/>
    <w:rsid w:val="00376FDC"/>
    <w:pPr>
      <w:numPr>
        <w:numId w:val="2"/>
      </w:numPr>
      <w:ind w:left="680" w:hanging="340"/>
    </w:pPr>
    <w:rPr>
      <w:rFonts w:ascii="Arial" w:eastAsia="Times New Roman" w:hAnsi="Arial" w:cs="Arial"/>
      <w:sz w:val="20"/>
      <w:szCs w:val="20"/>
      <w:lang w:eastAsia="cs-CZ"/>
    </w:rPr>
  </w:style>
  <w:style w:type="character" w:customStyle="1" w:styleId="Odrky-psmenaCharChar">
    <w:name w:val="Odrážky - písmena Char Char"/>
    <w:link w:val="Odrky-psmena"/>
    <w:locked/>
    <w:rsid w:val="00376FDC"/>
    <w:rPr>
      <w:rFonts w:ascii="Arial" w:hAnsi="Arial" w:cs="Arial"/>
      <w:sz w:val="20"/>
      <w:szCs w:val="20"/>
    </w:rPr>
  </w:style>
  <w:style w:type="paragraph" w:styleId="Obsah3">
    <w:name w:val="toc 3"/>
    <w:basedOn w:val="Normln"/>
    <w:next w:val="Normln"/>
    <w:autoRedefine/>
    <w:uiPriority w:val="99"/>
    <w:semiHidden/>
    <w:rsid w:val="00376FDC"/>
    <w:pPr>
      <w:ind w:left="403"/>
    </w:pPr>
    <w:rPr>
      <w:rFonts w:ascii="Arial" w:eastAsia="Times New Roman" w:hAnsi="Arial" w:cs="Arial"/>
      <w:sz w:val="20"/>
      <w:szCs w:val="20"/>
      <w:lang w:eastAsia="cs-CZ"/>
    </w:rPr>
  </w:style>
  <w:style w:type="paragraph" w:customStyle="1" w:styleId="Hlavnnadpis">
    <w:name w:val="Hlavní nadpis"/>
    <w:basedOn w:val="Obsah1"/>
    <w:uiPriority w:val="99"/>
    <w:rsid w:val="00376FDC"/>
    <w:rPr>
      <w:b/>
      <w:bCs/>
      <w:sz w:val="36"/>
      <w:szCs w:val="36"/>
    </w:rPr>
  </w:style>
  <w:style w:type="paragraph" w:customStyle="1" w:styleId="Obsah">
    <w:name w:val="Obsah"/>
    <w:basedOn w:val="Normln"/>
    <w:rsid w:val="00376FDC"/>
    <w:pPr>
      <w:spacing w:before="120"/>
    </w:pPr>
    <w:rPr>
      <w:rFonts w:ascii="Arial" w:eastAsia="Times New Roman" w:hAnsi="Arial" w:cs="Arial"/>
      <w:sz w:val="20"/>
      <w:szCs w:val="20"/>
      <w:lang w:eastAsia="cs-CZ"/>
    </w:rPr>
  </w:style>
  <w:style w:type="character" w:styleId="Hypertextovodkaz">
    <w:name w:val="Hyperlink"/>
    <w:basedOn w:val="Standardnpsmoodstavce"/>
    <w:uiPriority w:val="99"/>
    <w:rsid w:val="00376FDC"/>
    <w:rPr>
      <w:color w:val="0000FF"/>
      <w:u w:val="single"/>
    </w:rPr>
  </w:style>
  <w:style w:type="paragraph" w:styleId="Textbubliny">
    <w:name w:val="Balloon Text"/>
    <w:basedOn w:val="Normln"/>
    <w:link w:val="TextbublinyChar"/>
    <w:uiPriority w:val="99"/>
    <w:semiHidden/>
    <w:rsid w:val="00376FDC"/>
    <w:pPr>
      <w:spacing w:before="120"/>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uiPriority w:val="99"/>
    <w:semiHidden/>
    <w:locked/>
    <w:rsid w:val="00376FDC"/>
    <w:rPr>
      <w:rFonts w:ascii="Tahoma" w:hAnsi="Tahoma" w:cs="Tahoma"/>
      <w:sz w:val="16"/>
      <w:szCs w:val="16"/>
    </w:rPr>
  </w:style>
  <w:style w:type="character" w:styleId="Odkaznakoment">
    <w:name w:val="annotation reference"/>
    <w:basedOn w:val="Standardnpsmoodstavce"/>
    <w:uiPriority w:val="99"/>
    <w:semiHidden/>
    <w:rsid w:val="00376FDC"/>
    <w:rPr>
      <w:sz w:val="16"/>
      <w:szCs w:val="16"/>
    </w:rPr>
  </w:style>
  <w:style w:type="paragraph" w:styleId="Textkomente">
    <w:name w:val="annotation text"/>
    <w:basedOn w:val="Normln"/>
    <w:link w:val="TextkomenteChar"/>
    <w:uiPriority w:val="99"/>
    <w:semiHidden/>
    <w:rsid w:val="00376FDC"/>
    <w:pPr>
      <w:spacing w:before="120"/>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semiHidden/>
    <w:locked/>
    <w:rsid w:val="00376FDC"/>
    <w:rPr>
      <w:rFonts w:ascii="Arial" w:hAnsi="Arial" w:cs="Arial"/>
    </w:rPr>
  </w:style>
  <w:style w:type="paragraph" w:styleId="Pedmtkomente">
    <w:name w:val="annotation subject"/>
    <w:basedOn w:val="Textkomente"/>
    <w:next w:val="Textkomente"/>
    <w:link w:val="PedmtkomenteChar"/>
    <w:uiPriority w:val="99"/>
    <w:semiHidden/>
    <w:rsid w:val="00376FDC"/>
    <w:rPr>
      <w:b/>
      <w:bCs/>
    </w:rPr>
  </w:style>
  <w:style w:type="character" w:customStyle="1" w:styleId="PedmtkomenteChar">
    <w:name w:val="Předmět komentáře Char"/>
    <w:basedOn w:val="TextkomenteChar"/>
    <w:link w:val="Pedmtkomente"/>
    <w:uiPriority w:val="99"/>
    <w:semiHidden/>
    <w:locked/>
    <w:rsid w:val="00376FDC"/>
    <w:rPr>
      <w:rFonts w:ascii="Arial" w:hAnsi="Arial" w:cs="Arial"/>
      <w:b/>
      <w:bCs/>
    </w:rPr>
  </w:style>
  <w:style w:type="paragraph" w:customStyle="1" w:styleId="Textodstavce">
    <w:name w:val="Text odstavce"/>
    <w:basedOn w:val="Normln"/>
    <w:uiPriority w:val="99"/>
    <w:rsid w:val="00376FDC"/>
    <w:pPr>
      <w:numPr>
        <w:numId w:val="18"/>
      </w:numPr>
      <w:tabs>
        <w:tab w:val="left" w:pos="851"/>
      </w:tabs>
      <w:spacing w:before="120" w:after="120"/>
      <w:outlineLvl w:val="6"/>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376FDC"/>
    <w:pPr>
      <w:numPr>
        <w:ilvl w:val="1"/>
        <w:numId w:val="18"/>
      </w:numPr>
      <w:outlineLvl w:val="7"/>
    </w:pPr>
    <w:rPr>
      <w:rFonts w:ascii="Times New Roman" w:eastAsia="Times New Roman" w:hAnsi="Times New Roman" w:cs="Times New Roman"/>
      <w:sz w:val="24"/>
      <w:szCs w:val="24"/>
      <w:lang w:eastAsia="cs-CZ"/>
    </w:rPr>
  </w:style>
  <w:style w:type="paragraph" w:customStyle="1" w:styleId="NormalJustified">
    <w:name w:val="Normal (Justified)"/>
    <w:basedOn w:val="Normln"/>
    <w:uiPriority w:val="99"/>
    <w:rsid w:val="00376FDC"/>
    <w:pPr>
      <w:widowControl w:val="0"/>
    </w:pPr>
    <w:rPr>
      <w:rFonts w:ascii="Times New Roman" w:eastAsia="Times New Roman" w:hAnsi="Times New Roman" w:cs="Times New Roman"/>
      <w:kern w:val="28"/>
      <w:sz w:val="24"/>
      <w:szCs w:val="24"/>
      <w:lang w:eastAsia="cs-CZ"/>
    </w:rPr>
  </w:style>
  <w:style w:type="paragraph" w:styleId="Odstavecseseznamem">
    <w:name w:val="List Paragraph"/>
    <w:basedOn w:val="Normln"/>
    <w:uiPriority w:val="34"/>
    <w:qFormat/>
    <w:rsid w:val="00376FDC"/>
    <w:pPr>
      <w:spacing w:before="120"/>
      <w:ind w:left="708"/>
    </w:pPr>
    <w:rPr>
      <w:rFonts w:ascii="Arial" w:eastAsia="Times New Roman" w:hAnsi="Arial" w:cs="Arial"/>
      <w:sz w:val="20"/>
      <w:szCs w:val="20"/>
      <w:lang w:eastAsia="cs-CZ"/>
    </w:rPr>
  </w:style>
  <w:style w:type="paragraph" w:styleId="Normlnweb">
    <w:name w:val="Normal (Web)"/>
    <w:basedOn w:val="Normln"/>
    <w:uiPriority w:val="99"/>
    <w:rsid w:val="00376FDC"/>
    <w:pPr>
      <w:spacing w:before="100" w:beforeAutospacing="1" w:after="100" w:afterAutospacing="1"/>
      <w:jc w:val="left"/>
    </w:pPr>
    <w:rPr>
      <w:rFonts w:ascii="Arial" w:eastAsia="Times New Roman" w:hAnsi="Arial" w:cs="Arial"/>
      <w:lang w:eastAsia="cs-CZ"/>
    </w:rPr>
  </w:style>
  <w:style w:type="paragraph" w:styleId="Obsah8">
    <w:name w:val="toc 8"/>
    <w:basedOn w:val="Normln"/>
    <w:next w:val="Normln"/>
    <w:autoRedefine/>
    <w:uiPriority w:val="39"/>
    <w:rsid w:val="00376FDC"/>
    <w:pPr>
      <w:spacing w:before="120"/>
      <w:ind w:left="1400"/>
    </w:pPr>
    <w:rPr>
      <w:rFonts w:ascii="Arial" w:eastAsia="Times New Roman" w:hAnsi="Arial" w:cs="Arial"/>
      <w:sz w:val="20"/>
      <w:szCs w:val="20"/>
      <w:lang w:eastAsia="cs-CZ"/>
    </w:rPr>
  </w:style>
  <w:style w:type="paragraph" w:styleId="Zkladntext">
    <w:name w:val="Body Text"/>
    <w:basedOn w:val="Normln"/>
    <w:link w:val="ZkladntextChar"/>
    <w:uiPriority w:val="99"/>
    <w:rsid w:val="00376FDC"/>
    <w:rPr>
      <w:rFonts w:ascii="Arial" w:eastAsia="Times New Roman" w:hAnsi="Arial" w:cs="Arial"/>
      <w:b/>
      <w:bCs/>
      <w:sz w:val="20"/>
      <w:szCs w:val="20"/>
      <w:lang w:eastAsia="cs-CZ"/>
    </w:rPr>
  </w:style>
  <w:style w:type="character" w:customStyle="1" w:styleId="ZkladntextChar">
    <w:name w:val="Základní text Char"/>
    <w:basedOn w:val="Standardnpsmoodstavce"/>
    <w:link w:val="Zkladntext"/>
    <w:uiPriority w:val="99"/>
    <w:locked/>
    <w:rsid w:val="00376FDC"/>
    <w:rPr>
      <w:rFonts w:ascii="Arial" w:hAnsi="Arial" w:cs="Arial"/>
      <w:b/>
      <w:bCs/>
    </w:rPr>
  </w:style>
  <w:style w:type="paragraph" w:customStyle="1" w:styleId="02-ODST-2">
    <w:name w:val="02-ODST-2"/>
    <w:basedOn w:val="Normln"/>
    <w:qFormat/>
    <w:rsid w:val="00BD5335"/>
    <w:pPr>
      <w:numPr>
        <w:ilvl w:val="1"/>
        <w:numId w:val="30"/>
      </w:numPr>
      <w:tabs>
        <w:tab w:val="left" w:pos="567"/>
      </w:tabs>
      <w:spacing w:before="120"/>
    </w:pPr>
    <w:rPr>
      <w:rFonts w:ascii="Arial" w:eastAsia="Times New Roman" w:hAnsi="Arial" w:cs="Times New Roman"/>
      <w:sz w:val="20"/>
      <w:szCs w:val="20"/>
      <w:lang w:eastAsia="cs-CZ"/>
    </w:rPr>
  </w:style>
  <w:style w:type="paragraph" w:customStyle="1" w:styleId="01-L">
    <w:name w:val="01-ČL."/>
    <w:basedOn w:val="Normln"/>
    <w:next w:val="Normln"/>
    <w:qFormat/>
    <w:rsid w:val="00BD5335"/>
    <w:pPr>
      <w:numPr>
        <w:numId w:val="30"/>
      </w:numPr>
      <w:spacing w:before="600"/>
      <w:jc w:val="center"/>
    </w:pPr>
    <w:rPr>
      <w:rFonts w:ascii="Arial" w:eastAsia="Times New Roman" w:hAnsi="Arial" w:cs="Times New Roman"/>
      <w:b/>
      <w:bCs/>
      <w:sz w:val="24"/>
      <w:szCs w:val="20"/>
      <w:lang w:eastAsia="cs-CZ"/>
    </w:rPr>
  </w:style>
  <w:style w:type="paragraph" w:customStyle="1" w:styleId="05-ODST-3">
    <w:name w:val="05-ODST-3"/>
    <w:basedOn w:val="02-ODST-2"/>
    <w:qFormat/>
    <w:rsid w:val="00BD5335"/>
    <w:pPr>
      <w:numPr>
        <w:ilvl w:val="2"/>
      </w:numPr>
      <w:tabs>
        <w:tab w:val="clear" w:pos="567"/>
        <w:tab w:val="left" w:pos="1134"/>
      </w:tabs>
    </w:pPr>
  </w:style>
  <w:style w:type="paragraph" w:customStyle="1" w:styleId="10-ODST-3">
    <w:name w:val="10-ODST-3"/>
    <w:basedOn w:val="05-ODST-3"/>
    <w:qFormat/>
    <w:rsid w:val="00BD5335"/>
    <w:pPr>
      <w:numPr>
        <w:ilvl w:val="3"/>
      </w:numPr>
      <w:tabs>
        <w:tab w:val="left" w:pos="1701"/>
      </w:tabs>
    </w:pPr>
  </w:style>
  <w:style w:type="paragraph" w:styleId="Zpat">
    <w:name w:val="footer"/>
    <w:basedOn w:val="Normln"/>
    <w:link w:val="ZpatChar"/>
    <w:uiPriority w:val="99"/>
    <w:rsid w:val="003E2FF9"/>
    <w:pPr>
      <w:tabs>
        <w:tab w:val="center" w:pos="4536"/>
        <w:tab w:val="right" w:pos="9072"/>
      </w:tabs>
      <w:spacing w:before="120"/>
    </w:pPr>
    <w:rPr>
      <w:rFonts w:ascii="Arial" w:eastAsia="Times New Roman" w:hAnsi="Arial" w:cs="Times New Roman"/>
      <w:sz w:val="16"/>
      <w:szCs w:val="20"/>
      <w:lang w:eastAsia="cs-CZ"/>
    </w:rPr>
  </w:style>
  <w:style w:type="character" w:customStyle="1" w:styleId="ZpatChar">
    <w:name w:val="Zápatí Char"/>
    <w:basedOn w:val="Standardnpsmoodstavce"/>
    <w:link w:val="Zpat"/>
    <w:uiPriority w:val="99"/>
    <w:rsid w:val="003E2FF9"/>
    <w:rPr>
      <w:rFonts w:ascii="Arial" w:eastAsia="Times New Roman" w:hAnsi="Arial"/>
      <w:sz w:val="16"/>
      <w:szCs w:val="20"/>
    </w:rPr>
  </w:style>
  <w:style w:type="paragraph" w:customStyle="1" w:styleId="Textbodu">
    <w:name w:val="Text bodu"/>
    <w:basedOn w:val="Normln"/>
    <w:rsid w:val="00AB7499"/>
    <w:pPr>
      <w:tabs>
        <w:tab w:val="num" w:pos="785"/>
      </w:tabs>
      <w:spacing w:before="120"/>
      <w:ind w:firstLine="425"/>
      <w:outlineLvl w:val="8"/>
    </w:pPr>
    <w:rPr>
      <w:rFonts w:ascii="Arial" w:eastAsia="Times New Roman" w:hAnsi="Arial" w:cs="Times New Roman"/>
      <w:sz w:val="20"/>
      <w:szCs w:val="20"/>
      <w:lang w:eastAsia="cs-CZ"/>
    </w:rPr>
  </w:style>
  <w:style w:type="paragraph" w:customStyle="1" w:styleId="ZKON">
    <w:name w:val="ZÁKON"/>
    <w:basedOn w:val="Normln"/>
    <w:next w:val="Normln"/>
    <w:rsid w:val="00AB7499"/>
    <w:pPr>
      <w:keepNext/>
      <w:keepLines/>
      <w:tabs>
        <w:tab w:val="num" w:pos="425"/>
        <w:tab w:val="num" w:pos="851"/>
      </w:tabs>
      <w:spacing w:before="120"/>
      <w:ind w:left="851" w:hanging="426"/>
      <w:jc w:val="center"/>
      <w:outlineLvl w:val="0"/>
    </w:pPr>
    <w:rPr>
      <w:rFonts w:ascii="Arial" w:eastAsia="Times New Roman" w:hAnsi="Arial" w:cs="Times New Roman"/>
      <w:b/>
      <w:bCs/>
      <w:caps/>
      <w:sz w:val="20"/>
      <w:szCs w:val="20"/>
      <w:lang w:eastAsia="cs-CZ"/>
    </w:rPr>
  </w:style>
  <w:style w:type="character" w:styleId="Siln">
    <w:name w:val="Strong"/>
    <w:basedOn w:val="Standardnpsmoodstavce"/>
    <w:uiPriority w:val="22"/>
    <w:qFormat/>
    <w:locked/>
    <w:rsid w:val="00990840"/>
    <w:rPr>
      <w:b/>
      <w:bCs/>
    </w:rPr>
  </w:style>
  <w:style w:type="paragraph" w:styleId="Zkladntext2">
    <w:name w:val="Body Text 2"/>
    <w:basedOn w:val="Normln"/>
    <w:link w:val="Zkladntext2Char"/>
    <w:uiPriority w:val="99"/>
    <w:semiHidden/>
    <w:unhideWhenUsed/>
    <w:rsid w:val="00D4004D"/>
    <w:pPr>
      <w:spacing w:after="120" w:line="480" w:lineRule="auto"/>
    </w:pPr>
  </w:style>
  <w:style w:type="character" w:customStyle="1" w:styleId="Zkladntext2Char">
    <w:name w:val="Základní text 2 Char"/>
    <w:basedOn w:val="Standardnpsmoodstavce"/>
    <w:link w:val="Zkladntext2"/>
    <w:uiPriority w:val="99"/>
    <w:semiHidden/>
    <w:rsid w:val="00D4004D"/>
    <w:rPr>
      <w:rFonts w:cs="Calibri"/>
      <w:lang w:eastAsia="en-US"/>
    </w:rPr>
  </w:style>
  <w:style w:type="paragraph" w:styleId="Zhlav">
    <w:name w:val="header"/>
    <w:basedOn w:val="Normln"/>
    <w:link w:val="ZhlavChar"/>
    <w:uiPriority w:val="99"/>
    <w:unhideWhenUsed/>
    <w:rsid w:val="00C76F11"/>
    <w:pPr>
      <w:tabs>
        <w:tab w:val="center" w:pos="4536"/>
        <w:tab w:val="right" w:pos="9072"/>
      </w:tabs>
    </w:pPr>
  </w:style>
  <w:style w:type="character" w:customStyle="1" w:styleId="ZhlavChar">
    <w:name w:val="Záhlaví Char"/>
    <w:basedOn w:val="Standardnpsmoodstavce"/>
    <w:link w:val="Zhlav"/>
    <w:uiPriority w:val="99"/>
    <w:rsid w:val="00C76F11"/>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39"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93996"/>
    <w:pPr>
      <w:jc w:val="both"/>
    </w:pPr>
    <w:rPr>
      <w:rFonts w:cs="Calibri"/>
      <w:lang w:eastAsia="en-US"/>
    </w:rPr>
  </w:style>
  <w:style w:type="paragraph" w:styleId="Nadpis1">
    <w:name w:val="heading 1"/>
    <w:aliases w:val="Úroveň 1."/>
    <w:basedOn w:val="Normln"/>
    <w:next w:val="Normln"/>
    <w:link w:val="Nadpis1Char"/>
    <w:qFormat/>
    <w:rsid w:val="00376FDC"/>
    <w:pPr>
      <w:keepNext/>
      <w:numPr>
        <w:numId w:val="1"/>
      </w:numPr>
      <w:spacing w:before="360"/>
      <w:ind w:left="17"/>
      <w:outlineLvl w:val="0"/>
    </w:pPr>
    <w:rPr>
      <w:rFonts w:ascii="Arial" w:eastAsia="Times New Roman" w:hAnsi="Arial" w:cs="Arial"/>
      <w:b/>
      <w:bCs/>
      <w:kern w:val="32"/>
      <w:sz w:val="24"/>
      <w:szCs w:val="24"/>
      <w:lang w:eastAsia="cs-CZ"/>
    </w:rPr>
  </w:style>
  <w:style w:type="paragraph" w:styleId="Nadpis2">
    <w:name w:val="heading 2"/>
    <w:aliases w:val="Úroveň 1.1"/>
    <w:basedOn w:val="Normln"/>
    <w:next w:val="Normln"/>
    <w:link w:val="Nadpis2Char"/>
    <w:qFormat/>
    <w:rsid w:val="00376FDC"/>
    <w:pPr>
      <w:numPr>
        <w:ilvl w:val="1"/>
        <w:numId w:val="1"/>
      </w:numPr>
      <w:spacing w:before="240"/>
      <w:outlineLvl w:val="1"/>
    </w:pPr>
    <w:rPr>
      <w:rFonts w:ascii="Arial" w:eastAsia="Times New Roman" w:hAnsi="Arial" w:cs="Arial"/>
      <w:b/>
      <w:bCs/>
      <w:sz w:val="20"/>
      <w:szCs w:val="20"/>
      <w:lang w:eastAsia="cs-CZ"/>
    </w:rPr>
  </w:style>
  <w:style w:type="paragraph" w:styleId="Nadpis3">
    <w:name w:val="heading 3"/>
    <w:basedOn w:val="Normln"/>
    <w:next w:val="Normln"/>
    <w:link w:val="Nadpis3Char"/>
    <w:uiPriority w:val="99"/>
    <w:qFormat/>
    <w:rsid w:val="00376FDC"/>
    <w:pPr>
      <w:keepNext/>
      <w:tabs>
        <w:tab w:val="num" w:pos="767"/>
      </w:tabs>
      <w:spacing w:before="240" w:after="60"/>
      <w:ind w:left="767" w:hanging="720"/>
      <w:outlineLvl w:val="2"/>
    </w:pPr>
    <w:rPr>
      <w:rFonts w:ascii="Arial" w:eastAsia="Times New Roman" w:hAnsi="Arial" w:cs="Arial"/>
      <w:sz w:val="20"/>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Úroveň 1. Char"/>
    <w:basedOn w:val="Standardnpsmoodstavce"/>
    <w:link w:val="Nadpis1"/>
    <w:uiPriority w:val="99"/>
    <w:locked/>
    <w:rsid w:val="00376FDC"/>
    <w:rPr>
      <w:rFonts w:ascii="Arial" w:hAnsi="Arial" w:cs="Arial"/>
      <w:b/>
      <w:bCs/>
      <w:kern w:val="32"/>
      <w:sz w:val="24"/>
      <w:szCs w:val="24"/>
    </w:rPr>
  </w:style>
  <w:style w:type="character" w:customStyle="1" w:styleId="Nadpis2Char">
    <w:name w:val="Nadpis 2 Char"/>
    <w:aliases w:val="Úroveň 1.1 Char"/>
    <w:basedOn w:val="Standardnpsmoodstavce"/>
    <w:link w:val="Nadpis2"/>
    <w:uiPriority w:val="99"/>
    <w:locked/>
    <w:rsid w:val="00376FDC"/>
    <w:rPr>
      <w:rFonts w:ascii="Arial" w:hAnsi="Arial" w:cs="Arial"/>
      <w:b/>
      <w:bCs/>
    </w:rPr>
  </w:style>
  <w:style w:type="character" w:customStyle="1" w:styleId="Nadpis3Char">
    <w:name w:val="Nadpis 3 Char"/>
    <w:basedOn w:val="Standardnpsmoodstavce"/>
    <w:link w:val="Nadpis3"/>
    <w:uiPriority w:val="99"/>
    <w:locked/>
    <w:rsid w:val="00376FDC"/>
    <w:rPr>
      <w:rFonts w:ascii="Arial" w:hAnsi="Arial" w:cs="Arial"/>
      <w:u w:val="single"/>
    </w:rPr>
  </w:style>
  <w:style w:type="paragraph" w:styleId="Obsah1">
    <w:name w:val="toc 1"/>
    <w:basedOn w:val="Normln"/>
    <w:next w:val="Normln"/>
    <w:autoRedefine/>
    <w:uiPriority w:val="39"/>
    <w:rsid w:val="00376FDC"/>
    <w:pPr>
      <w:tabs>
        <w:tab w:val="right" w:leader="dot" w:pos="9062"/>
      </w:tabs>
      <w:jc w:val="center"/>
    </w:pPr>
    <w:rPr>
      <w:rFonts w:ascii="Arial" w:eastAsia="Times New Roman" w:hAnsi="Arial" w:cs="Arial"/>
      <w:sz w:val="20"/>
      <w:szCs w:val="20"/>
      <w:lang w:eastAsia="cs-CZ"/>
    </w:rPr>
  </w:style>
  <w:style w:type="paragraph" w:styleId="Obsah2">
    <w:name w:val="toc 2"/>
    <w:basedOn w:val="Normln"/>
    <w:next w:val="Normln"/>
    <w:autoRedefine/>
    <w:uiPriority w:val="39"/>
    <w:rsid w:val="00376FDC"/>
    <w:pPr>
      <w:ind w:left="198"/>
    </w:pPr>
    <w:rPr>
      <w:rFonts w:ascii="Arial" w:eastAsia="Times New Roman" w:hAnsi="Arial" w:cs="Arial"/>
      <w:sz w:val="20"/>
      <w:szCs w:val="20"/>
      <w:lang w:eastAsia="cs-CZ"/>
    </w:rPr>
  </w:style>
  <w:style w:type="paragraph" w:customStyle="1" w:styleId="Odrky-psmena">
    <w:name w:val="Odrážky - písmena"/>
    <w:basedOn w:val="Normln"/>
    <w:link w:val="Odrky-psmenaCharChar"/>
    <w:rsid w:val="00376FDC"/>
    <w:pPr>
      <w:numPr>
        <w:numId w:val="6"/>
      </w:numPr>
    </w:pPr>
    <w:rPr>
      <w:rFonts w:ascii="Arial" w:hAnsi="Arial" w:cs="Arial"/>
      <w:sz w:val="20"/>
      <w:szCs w:val="20"/>
      <w:lang w:eastAsia="cs-CZ"/>
    </w:rPr>
  </w:style>
  <w:style w:type="paragraph" w:customStyle="1" w:styleId="Odrky2rove">
    <w:name w:val="Odrážky 2 úroveň"/>
    <w:basedOn w:val="Normln"/>
    <w:rsid w:val="00376FDC"/>
    <w:pPr>
      <w:numPr>
        <w:ilvl w:val="1"/>
        <w:numId w:val="6"/>
      </w:numPr>
    </w:pPr>
    <w:rPr>
      <w:rFonts w:ascii="Arial" w:eastAsia="Times New Roman" w:hAnsi="Arial" w:cs="Arial"/>
      <w:sz w:val="20"/>
      <w:szCs w:val="20"/>
      <w:lang w:eastAsia="cs-CZ"/>
    </w:rPr>
  </w:style>
  <w:style w:type="paragraph" w:customStyle="1" w:styleId="lnek">
    <w:name w:val="Článek"/>
    <w:basedOn w:val="Normln"/>
    <w:next w:val="Normln"/>
    <w:uiPriority w:val="99"/>
    <w:rsid w:val="00376FDC"/>
    <w:pPr>
      <w:overflowPunct w:val="0"/>
      <w:autoSpaceDE w:val="0"/>
      <w:autoSpaceDN w:val="0"/>
      <w:adjustRightInd w:val="0"/>
      <w:spacing w:before="360"/>
      <w:ind w:left="15" w:firstLine="2"/>
      <w:jc w:val="center"/>
      <w:textAlignment w:val="baseline"/>
      <w:outlineLvl w:val="0"/>
    </w:pPr>
    <w:rPr>
      <w:rFonts w:ascii="Arial" w:eastAsia="Times New Roman" w:hAnsi="Arial" w:cs="Arial"/>
      <w:b/>
      <w:bCs/>
      <w:sz w:val="28"/>
      <w:szCs w:val="28"/>
      <w:lang w:eastAsia="cs-CZ"/>
    </w:rPr>
  </w:style>
  <w:style w:type="paragraph" w:customStyle="1" w:styleId="Odstavec2">
    <w:name w:val="Odstavec 2"/>
    <w:basedOn w:val="Normln"/>
    <w:uiPriority w:val="99"/>
    <w:rsid w:val="00376FDC"/>
    <w:pPr>
      <w:tabs>
        <w:tab w:val="num" w:pos="567"/>
      </w:tabs>
      <w:overflowPunct w:val="0"/>
      <w:autoSpaceDE w:val="0"/>
      <w:autoSpaceDN w:val="0"/>
      <w:adjustRightInd w:val="0"/>
      <w:spacing w:before="120"/>
      <w:ind w:left="567" w:hanging="550"/>
      <w:textAlignment w:val="baseline"/>
      <w:outlineLvl w:val="1"/>
    </w:pPr>
    <w:rPr>
      <w:rFonts w:ascii="Arial" w:eastAsia="Times New Roman" w:hAnsi="Arial" w:cs="Arial"/>
      <w:sz w:val="20"/>
      <w:szCs w:val="20"/>
      <w:lang w:eastAsia="cs-CZ"/>
    </w:rPr>
  </w:style>
  <w:style w:type="paragraph" w:customStyle="1" w:styleId="Odstavec3">
    <w:name w:val="Odstavec 3"/>
    <w:basedOn w:val="Odstavec2"/>
    <w:uiPriority w:val="99"/>
    <w:rsid w:val="00376FDC"/>
    <w:pPr>
      <w:numPr>
        <w:ilvl w:val="2"/>
      </w:numPr>
      <w:tabs>
        <w:tab w:val="num" w:pos="567"/>
        <w:tab w:val="num" w:pos="900"/>
      </w:tabs>
      <w:ind w:left="900" w:hanging="868"/>
      <w:outlineLvl w:val="2"/>
    </w:pPr>
  </w:style>
  <w:style w:type="paragraph" w:customStyle="1" w:styleId="Odrky-rky">
    <w:name w:val="Odrážky - čárky"/>
    <w:basedOn w:val="Normln"/>
    <w:uiPriority w:val="99"/>
    <w:rsid w:val="00376FDC"/>
    <w:pPr>
      <w:numPr>
        <w:numId w:val="2"/>
      </w:numPr>
      <w:ind w:left="680" w:hanging="340"/>
    </w:pPr>
    <w:rPr>
      <w:rFonts w:ascii="Arial" w:eastAsia="Times New Roman" w:hAnsi="Arial" w:cs="Arial"/>
      <w:sz w:val="20"/>
      <w:szCs w:val="20"/>
      <w:lang w:eastAsia="cs-CZ"/>
    </w:rPr>
  </w:style>
  <w:style w:type="character" w:customStyle="1" w:styleId="Odrky-psmenaCharChar">
    <w:name w:val="Odrážky - písmena Char Char"/>
    <w:link w:val="Odrky-psmena"/>
    <w:locked/>
    <w:rsid w:val="00376FDC"/>
    <w:rPr>
      <w:rFonts w:ascii="Arial" w:hAnsi="Arial" w:cs="Arial"/>
      <w:sz w:val="20"/>
      <w:szCs w:val="20"/>
    </w:rPr>
  </w:style>
  <w:style w:type="paragraph" w:styleId="Obsah3">
    <w:name w:val="toc 3"/>
    <w:basedOn w:val="Normln"/>
    <w:next w:val="Normln"/>
    <w:autoRedefine/>
    <w:uiPriority w:val="99"/>
    <w:semiHidden/>
    <w:rsid w:val="00376FDC"/>
    <w:pPr>
      <w:ind w:left="403"/>
    </w:pPr>
    <w:rPr>
      <w:rFonts w:ascii="Arial" w:eastAsia="Times New Roman" w:hAnsi="Arial" w:cs="Arial"/>
      <w:sz w:val="20"/>
      <w:szCs w:val="20"/>
      <w:lang w:eastAsia="cs-CZ"/>
    </w:rPr>
  </w:style>
  <w:style w:type="paragraph" w:customStyle="1" w:styleId="Hlavnnadpis">
    <w:name w:val="Hlavní nadpis"/>
    <w:basedOn w:val="Obsah1"/>
    <w:uiPriority w:val="99"/>
    <w:rsid w:val="00376FDC"/>
    <w:rPr>
      <w:b/>
      <w:bCs/>
      <w:sz w:val="36"/>
      <w:szCs w:val="36"/>
    </w:rPr>
  </w:style>
  <w:style w:type="paragraph" w:customStyle="1" w:styleId="Obsah">
    <w:name w:val="Obsah"/>
    <w:basedOn w:val="Normln"/>
    <w:rsid w:val="00376FDC"/>
    <w:pPr>
      <w:spacing w:before="120"/>
    </w:pPr>
    <w:rPr>
      <w:rFonts w:ascii="Arial" w:eastAsia="Times New Roman" w:hAnsi="Arial" w:cs="Arial"/>
      <w:sz w:val="20"/>
      <w:szCs w:val="20"/>
      <w:lang w:eastAsia="cs-CZ"/>
    </w:rPr>
  </w:style>
  <w:style w:type="character" w:styleId="Hypertextovodkaz">
    <w:name w:val="Hyperlink"/>
    <w:basedOn w:val="Standardnpsmoodstavce"/>
    <w:uiPriority w:val="99"/>
    <w:rsid w:val="00376FDC"/>
    <w:rPr>
      <w:color w:val="0000FF"/>
      <w:u w:val="single"/>
    </w:rPr>
  </w:style>
  <w:style w:type="paragraph" w:styleId="Textbubliny">
    <w:name w:val="Balloon Text"/>
    <w:basedOn w:val="Normln"/>
    <w:link w:val="TextbublinyChar"/>
    <w:uiPriority w:val="99"/>
    <w:semiHidden/>
    <w:rsid w:val="00376FDC"/>
    <w:pPr>
      <w:spacing w:before="120"/>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uiPriority w:val="99"/>
    <w:semiHidden/>
    <w:locked/>
    <w:rsid w:val="00376FDC"/>
    <w:rPr>
      <w:rFonts w:ascii="Tahoma" w:hAnsi="Tahoma" w:cs="Tahoma"/>
      <w:sz w:val="16"/>
      <w:szCs w:val="16"/>
    </w:rPr>
  </w:style>
  <w:style w:type="character" w:styleId="Odkaznakoment">
    <w:name w:val="annotation reference"/>
    <w:basedOn w:val="Standardnpsmoodstavce"/>
    <w:uiPriority w:val="99"/>
    <w:semiHidden/>
    <w:rsid w:val="00376FDC"/>
    <w:rPr>
      <w:sz w:val="16"/>
      <w:szCs w:val="16"/>
    </w:rPr>
  </w:style>
  <w:style w:type="paragraph" w:styleId="Textkomente">
    <w:name w:val="annotation text"/>
    <w:basedOn w:val="Normln"/>
    <w:link w:val="TextkomenteChar"/>
    <w:uiPriority w:val="99"/>
    <w:semiHidden/>
    <w:rsid w:val="00376FDC"/>
    <w:pPr>
      <w:spacing w:before="120"/>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semiHidden/>
    <w:locked/>
    <w:rsid w:val="00376FDC"/>
    <w:rPr>
      <w:rFonts w:ascii="Arial" w:hAnsi="Arial" w:cs="Arial"/>
    </w:rPr>
  </w:style>
  <w:style w:type="paragraph" w:styleId="Pedmtkomente">
    <w:name w:val="annotation subject"/>
    <w:basedOn w:val="Textkomente"/>
    <w:next w:val="Textkomente"/>
    <w:link w:val="PedmtkomenteChar"/>
    <w:uiPriority w:val="99"/>
    <w:semiHidden/>
    <w:rsid w:val="00376FDC"/>
    <w:rPr>
      <w:b/>
      <w:bCs/>
    </w:rPr>
  </w:style>
  <w:style w:type="character" w:customStyle="1" w:styleId="PedmtkomenteChar">
    <w:name w:val="Předmět komentáře Char"/>
    <w:basedOn w:val="TextkomenteChar"/>
    <w:link w:val="Pedmtkomente"/>
    <w:uiPriority w:val="99"/>
    <w:semiHidden/>
    <w:locked/>
    <w:rsid w:val="00376FDC"/>
    <w:rPr>
      <w:rFonts w:ascii="Arial" w:hAnsi="Arial" w:cs="Arial"/>
      <w:b/>
      <w:bCs/>
    </w:rPr>
  </w:style>
  <w:style w:type="paragraph" w:customStyle="1" w:styleId="Textodstavce">
    <w:name w:val="Text odstavce"/>
    <w:basedOn w:val="Normln"/>
    <w:uiPriority w:val="99"/>
    <w:rsid w:val="00376FDC"/>
    <w:pPr>
      <w:numPr>
        <w:numId w:val="18"/>
      </w:numPr>
      <w:tabs>
        <w:tab w:val="left" w:pos="851"/>
      </w:tabs>
      <w:spacing w:before="120" w:after="120"/>
      <w:outlineLvl w:val="6"/>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376FDC"/>
    <w:pPr>
      <w:numPr>
        <w:ilvl w:val="1"/>
        <w:numId w:val="18"/>
      </w:numPr>
      <w:outlineLvl w:val="7"/>
    </w:pPr>
    <w:rPr>
      <w:rFonts w:ascii="Times New Roman" w:eastAsia="Times New Roman" w:hAnsi="Times New Roman" w:cs="Times New Roman"/>
      <w:sz w:val="24"/>
      <w:szCs w:val="24"/>
      <w:lang w:eastAsia="cs-CZ"/>
    </w:rPr>
  </w:style>
  <w:style w:type="paragraph" w:customStyle="1" w:styleId="NormalJustified">
    <w:name w:val="Normal (Justified)"/>
    <w:basedOn w:val="Normln"/>
    <w:uiPriority w:val="99"/>
    <w:rsid w:val="00376FDC"/>
    <w:pPr>
      <w:widowControl w:val="0"/>
    </w:pPr>
    <w:rPr>
      <w:rFonts w:ascii="Times New Roman" w:eastAsia="Times New Roman" w:hAnsi="Times New Roman" w:cs="Times New Roman"/>
      <w:kern w:val="28"/>
      <w:sz w:val="24"/>
      <w:szCs w:val="24"/>
      <w:lang w:eastAsia="cs-CZ"/>
    </w:rPr>
  </w:style>
  <w:style w:type="paragraph" w:styleId="Odstavecseseznamem">
    <w:name w:val="List Paragraph"/>
    <w:basedOn w:val="Normln"/>
    <w:uiPriority w:val="34"/>
    <w:qFormat/>
    <w:rsid w:val="00376FDC"/>
    <w:pPr>
      <w:spacing w:before="120"/>
      <w:ind w:left="708"/>
    </w:pPr>
    <w:rPr>
      <w:rFonts w:ascii="Arial" w:eastAsia="Times New Roman" w:hAnsi="Arial" w:cs="Arial"/>
      <w:sz w:val="20"/>
      <w:szCs w:val="20"/>
      <w:lang w:eastAsia="cs-CZ"/>
    </w:rPr>
  </w:style>
  <w:style w:type="paragraph" w:styleId="Normlnweb">
    <w:name w:val="Normal (Web)"/>
    <w:basedOn w:val="Normln"/>
    <w:uiPriority w:val="99"/>
    <w:rsid w:val="00376FDC"/>
    <w:pPr>
      <w:spacing w:before="100" w:beforeAutospacing="1" w:after="100" w:afterAutospacing="1"/>
      <w:jc w:val="left"/>
    </w:pPr>
    <w:rPr>
      <w:rFonts w:ascii="Arial" w:eastAsia="Times New Roman" w:hAnsi="Arial" w:cs="Arial"/>
      <w:lang w:eastAsia="cs-CZ"/>
    </w:rPr>
  </w:style>
  <w:style w:type="paragraph" w:styleId="Obsah8">
    <w:name w:val="toc 8"/>
    <w:basedOn w:val="Normln"/>
    <w:next w:val="Normln"/>
    <w:autoRedefine/>
    <w:uiPriority w:val="39"/>
    <w:rsid w:val="00376FDC"/>
    <w:pPr>
      <w:spacing w:before="120"/>
      <w:ind w:left="1400"/>
    </w:pPr>
    <w:rPr>
      <w:rFonts w:ascii="Arial" w:eastAsia="Times New Roman" w:hAnsi="Arial" w:cs="Arial"/>
      <w:sz w:val="20"/>
      <w:szCs w:val="20"/>
      <w:lang w:eastAsia="cs-CZ"/>
    </w:rPr>
  </w:style>
  <w:style w:type="paragraph" w:styleId="Zkladntext">
    <w:name w:val="Body Text"/>
    <w:basedOn w:val="Normln"/>
    <w:link w:val="ZkladntextChar"/>
    <w:uiPriority w:val="99"/>
    <w:rsid w:val="00376FDC"/>
    <w:rPr>
      <w:rFonts w:ascii="Arial" w:eastAsia="Times New Roman" w:hAnsi="Arial" w:cs="Arial"/>
      <w:b/>
      <w:bCs/>
      <w:sz w:val="20"/>
      <w:szCs w:val="20"/>
      <w:lang w:eastAsia="cs-CZ"/>
    </w:rPr>
  </w:style>
  <w:style w:type="character" w:customStyle="1" w:styleId="ZkladntextChar">
    <w:name w:val="Základní text Char"/>
    <w:basedOn w:val="Standardnpsmoodstavce"/>
    <w:link w:val="Zkladntext"/>
    <w:uiPriority w:val="99"/>
    <w:locked/>
    <w:rsid w:val="00376FDC"/>
    <w:rPr>
      <w:rFonts w:ascii="Arial" w:hAnsi="Arial" w:cs="Arial"/>
      <w:b/>
      <w:bCs/>
    </w:rPr>
  </w:style>
  <w:style w:type="paragraph" w:customStyle="1" w:styleId="02-ODST-2">
    <w:name w:val="02-ODST-2"/>
    <w:basedOn w:val="Normln"/>
    <w:qFormat/>
    <w:rsid w:val="00BD5335"/>
    <w:pPr>
      <w:numPr>
        <w:ilvl w:val="1"/>
        <w:numId w:val="30"/>
      </w:numPr>
      <w:tabs>
        <w:tab w:val="left" w:pos="567"/>
      </w:tabs>
      <w:spacing w:before="120"/>
    </w:pPr>
    <w:rPr>
      <w:rFonts w:ascii="Arial" w:eastAsia="Times New Roman" w:hAnsi="Arial" w:cs="Times New Roman"/>
      <w:sz w:val="20"/>
      <w:szCs w:val="20"/>
      <w:lang w:eastAsia="cs-CZ"/>
    </w:rPr>
  </w:style>
  <w:style w:type="paragraph" w:customStyle="1" w:styleId="01-L">
    <w:name w:val="01-ČL."/>
    <w:basedOn w:val="Normln"/>
    <w:next w:val="Normln"/>
    <w:qFormat/>
    <w:rsid w:val="00BD5335"/>
    <w:pPr>
      <w:numPr>
        <w:numId w:val="30"/>
      </w:numPr>
      <w:spacing w:before="600"/>
      <w:jc w:val="center"/>
    </w:pPr>
    <w:rPr>
      <w:rFonts w:ascii="Arial" w:eastAsia="Times New Roman" w:hAnsi="Arial" w:cs="Times New Roman"/>
      <w:b/>
      <w:bCs/>
      <w:sz w:val="24"/>
      <w:szCs w:val="20"/>
      <w:lang w:eastAsia="cs-CZ"/>
    </w:rPr>
  </w:style>
  <w:style w:type="paragraph" w:customStyle="1" w:styleId="05-ODST-3">
    <w:name w:val="05-ODST-3"/>
    <w:basedOn w:val="02-ODST-2"/>
    <w:qFormat/>
    <w:rsid w:val="00BD5335"/>
    <w:pPr>
      <w:numPr>
        <w:ilvl w:val="2"/>
      </w:numPr>
      <w:tabs>
        <w:tab w:val="clear" w:pos="567"/>
        <w:tab w:val="left" w:pos="1134"/>
      </w:tabs>
    </w:pPr>
  </w:style>
  <w:style w:type="paragraph" w:customStyle="1" w:styleId="10-ODST-3">
    <w:name w:val="10-ODST-3"/>
    <w:basedOn w:val="05-ODST-3"/>
    <w:qFormat/>
    <w:rsid w:val="00BD5335"/>
    <w:pPr>
      <w:numPr>
        <w:ilvl w:val="3"/>
      </w:numPr>
      <w:tabs>
        <w:tab w:val="left" w:pos="1701"/>
      </w:tabs>
    </w:pPr>
  </w:style>
  <w:style w:type="paragraph" w:styleId="Zpat">
    <w:name w:val="footer"/>
    <w:basedOn w:val="Normln"/>
    <w:link w:val="ZpatChar"/>
    <w:uiPriority w:val="99"/>
    <w:rsid w:val="003E2FF9"/>
    <w:pPr>
      <w:tabs>
        <w:tab w:val="center" w:pos="4536"/>
        <w:tab w:val="right" w:pos="9072"/>
      </w:tabs>
      <w:spacing w:before="120"/>
    </w:pPr>
    <w:rPr>
      <w:rFonts w:ascii="Arial" w:eastAsia="Times New Roman" w:hAnsi="Arial" w:cs="Times New Roman"/>
      <w:sz w:val="16"/>
      <w:szCs w:val="20"/>
      <w:lang w:eastAsia="cs-CZ"/>
    </w:rPr>
  </w:style>
  <w:style w:type="character" w:customStyle="1" w:styleId="ZpatChar">
    <w:name w:val="Zápatí Char"/>
    <w:basedOn w:val="Standardnpsmoodstavce"/>
    <w:link w:val="Zpat"/>
    <w:uiPriority w:val="99"/>
    <w:rsid w:val="003E2FF9"/>
    <w:rPr>
      <w:rFonts w:ascii="Arial" w:eastAsia="Times New Roman" w:hAnsi="Arial"/>
      <w:sz w:val="16"/>
      <w:szCs w:val="20"/>
    </w:rPr>
  </w:style>
  <w:style w:type="paragraph" w:customStyle="1" w:styleId="Textbodu">
    <w:name w:val="Text bodu"/>
    <w:basedOn w:val="Normln"/>
    <w:rsid w:val="00AB7499"/>
    <w:pPr>
      <w:tabs>
        <w:tab w:val="num" w:pos="785"/>
      </w:tabs>
      <w:spacing w:before="120"/>
      <w:ind w:firstLine="425"/>
      <w:outlineLvl w:val="8"/>
    </w:pPr>
    <w:rPr>
      <w:rFonts w:ascii="Arial" w:eastAsia="Times New Roman" w:hAnsi="Arial" w:cs="Times New Roman"/>
      <w:sz w:val="20"/>
      <w:szCs w:val="20"/>
      <w:lang w:eastAsia="cs-CZ"/>
    </w:rPr>
  </w:style>
  <w:style w:type="paragraph" w:customStyle="1" w:styleId="ZKON">
    <w:name w:val="ZÁKON"/>
    <w:basedOn w:val="Normln"/>
    <w:next w:val="Normln"/>
    <w:rsid w:val="00AB7499"/>
    <w:pPr>
      <w:keepNext/>
      <w:keepLines/>
      <w:tabs>
        <w:tab w:val="num" w:pos="425"/>
        <w:tab w:val="num" w:pos="851"/>
      </w:tabs>
      <w:spacing w:before="120"/>
      <w:ind w:left="851" w:hanging="426"/>
      <w:jc w:val="center"/>
      <w:outlineLvl w:val="0"/>
    </w:pPr>
    <w:rPr>
      <w:rFonts w:ascii="Arial" w:eastAsia="Times New Roman" w:hAnsi="Arial" w:cs="Times New Roman"/>
      <w:b/>
      <w:bCs/>
      <w:caps/>
      <w:sz w:val="20"/>
      <w:szCs w:val="20"/>
      <w:lang w:eastAsia="cs-CZ"/>
    </w:rPr>
  </w:style>
  <w:style w:type="character" w:styleId="Siln">
    <w:name w:val="Strong"/>
    <w:basedOn w:val="Standardnpsmoodstavce"/>
    <w:uiPriority w:val="22"/>
    <w:qFormat/>
    <w:locked/>
    <w:rsid w:val="00990840"/>
    <w:rPr>
      <w:b/>
      <w:bCs/>
    </w:rPr>
  </w:style>
  <w:style w:type="paragraph" w:styleId="Zkladntext2">
    <w:name w:val="Body Text 2"/>
    <w:basedOn w:val="Normln"/>
    <w:link w:val="Zkladntext2Char"/>
    <w:uiPriority w:val="99"/>
    <w:semiHidden/>
    <w:unhideWhenUsed/>
    <w:rsid w:val="00D4004D"/>
    <w:pPr>
      <w:spacing w:after="120" w:line="480" w:lineRule="auto"/>
    </w:pPr>
  </w:style>
  <w:style w:type="character" w:customStyle="1" w:styleId="Zkladntext2Char">
    <w:name w:val="Základní text 2 Char"/>
    <w:basedOn w:val="Standardnpsmoodstavce"/>
    <w:link w:val="Zkladntext2"/>
    <w:uiPriority w:val="99"/>
    <w:semiHidden/>
    <w:rsid w:val="00D4004D"/>
    <w:rPr>
      <w:rFonts w:cs="Calibri"/>
      <w:lang w:eastAsia="en-US"/>
    </w:rPr>
  </w:style>
  <w:style w:type="paragraph" w:styleId="Zhlav">
    <w:name w:val="header"/>
    <w:basedOn w:val="Normln"/>
    <w:link w:val="ZhlavChar"/>
    <w:uiPriority w:val="99"/>
    <w:unhideWhenUsed/>
    <w:rsid w:val="00C76F11"/>
    <w:pPr>
      <w:tabs>
        <w:tab w:val="center" w:pos="4536"/>
        <w:tab w:val="right" w:pos="9072"/>
      </w:tabs>
    </w:pPr>
  </w:style>
  <w:style w:type="character" w:customStyle="1" w:styleId="ZhlavChar">
    <w:name w:val="Záhlaví Char"/>
    <w:basedOn w:val="Standardnpsmoodstavce"/>
    <w:link w:val="Zhlav"/>
    <w:uiPriority w:val="99"/>
    <w:rsid w:val="00C76F11"/>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36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viktor.stuchlik@ceproas.cz" TargetMode="External"/><Relationship Id="rId4" Type="http://schemas.microsoft.com/office/2007/relationships/stylesWithEffects" Target="stylesWithEffects.xml"/><Relationship Id="rId9" Type="http://schemas.openxmlformats.org/officeDocument/2006/relationships/hyperlink" Target="mailto:ivana.sevecova@ceproas.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7BF02-E1E2-4794-BEBF-A1B4E2EF8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7653</Words>
  <Characters>45158</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
    </vt:vector>
  </TitlesOfParts>
  <Company>ČEPRO, a. s.</Company>
  <LinksUpToDate>false</LinksUpToDate>
  <CharactersWithSpaces>52706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Štědrá</dc:creator>
  <cp:lastModifiedBy>Ševecová Ivana</cp:lastModifiedBy>
  <cp:revision>2</cp:revision>
  <cp:lastPrinted>2015-03-23T08:55:00Z</cp:lastPrinted>
  <dcterms:created xsi:type="dcterms:W3CDTF">2015-03-24T07:02:00Z</dcterms:created>
  <dcterms:modified xsi:type="dcterms:W3CDTF">2015-03-24T07:02:00Z</dcterms:modified>
</cp:coreProperties>
</file>